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512F0" w14:textId="77777777" w:rsidR="00450F3C" w:rsidRPr="00B06868" w:rsidRDefault="002C4CD1" w:rsidP="00720A9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UMOWA NR </w:t>
      </w:r>
      <w:r w:rsidR="006D19AE">
        <w:rPr>
          <w:rFonts w:ascii="Arial" w:hAnsi="Arial" w:cs="Arial"/>
          <w:b/>
          <w:sz w:val="24"/>
          <w:szCs w:val="24"/>
        </w:rPr>
        <w:t>ZG</w:t>
      </w:r>
      <w:r w:rsidR="003B2713">
        <w:rPr>
          <w:rFonts w:ascii="Arial" w:hAnsi="Arial" w:cs="Arial"/>
          <w:b/>
          <w:sz w:val="24"/>
          <w:szCs w:val="24"/>
        </w:rPr>
        <w:t>.</w:t>
      </w:r>
      <w:r w:rsidR="00753128">
        <w:rPr>
          <w:rFonts w:ascii="Arial" w:hAnsi="Arial" w:cs="Arial"/>
          <w:b/>
          <w:sz w:val="24"/>
          <w:szCs w:val="24"/>
        </w:rPr>
        <w:t>2</w:t>
      </w:r>
      <w:r w:rsidR="006D19AE">
        <w:rPr>
          <w:rFonts w:ascii="Arial" w:hAnsi="Arial" w:cs="Arial"/>
          <w:b/>
          <w:sz w:val="24"/>
          <w:szCs w:val="24"/>
        </w:rPr>
        <w:t>7</w:t>
      </w:r>
      <w:r w:rsidR="008775A8">
        <w:rPr>
          <w:rFonts w:ascii="Arial" w:hAnsi="Arial" w:cs="Arial"/>
          <w:b/>
          <w:sz w:val="24"/>
          <w:szCs w:val="24"/>
        </w:rPr>
        <w:t>1</w:t>
      </w:r>
      <w:r w:rsidR="006D19AE">
        <w:rPr>
          <w:rFonts w:ascii="Arial" w:hAnsi="Arial" w:cs="Arial"/>
          <w:b/>
          <w:sz w:val="24"/>
          <w:szCs w:val="24"/>
        </w:rPr>
        <w:t>.</w:t>
      </w:r>
      <w:r w:rsidR="00C943CD">
        <w:rPr>
          <w:rFonts w:ascii="Arial" w:hAnsi="Arial" w:cs="Arial"/>
          <w:b/>
          <w:sz w:val="24"/>
          <w:szCs w:val="24"/>
        </w:rPr>
        <w:t>5</w:t>
      </w:r>
      <w:r w:rsidR="006D19AE">
        <w:rPr>
          <w:rFonts w:ascii="Arial" w:hAnsi="Arial" w:cs="Arial"/>
          <w:b/>
          <w:sz w:val="24"/>
          <w:szCs w:val="24"/>
        </w:rPr>
        <w:t>.202</w:t>
      </w:r>
      <w:r w:rsidR="00245830">
        <w:rPr>
          <w:rFonts w:ascii="Arial" w:hAnsi="Arial" w:cs="Arial"/>
          <w:b/>
          <w:sz w:val="24"/>
          <w:szCs w:val="24"/>
        </w:rPr>
        <w:t>4</w:t>
      </w:r>
    </w:p>
    <w:p w14:paraId="70C4437F" w14:textId="77777777" w:rsidR="00720A91" w:rsidRPr="00B06868" w:rsidRDefault="00720A91" w:rsidP="00A91DD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45E55D3" w14:textId="77777777" w:rsidR="00720A91" w:rsidRPr="00A35CE6" w:rsidRDefault="00720A91" w:rsidP="00A91DD3">
      <w:pPr>
        <w:spacing w:line="360" w:lineRule="auto"/>
        <w:rPr>
          <w:rFonts w:ascii="Arial" w:hAnsi="Arial" w:cs="Arial"/>
          <w:sz w:val="24"/>
          <w:szCs w:val="24"/>
        </w:rPr>
      </w:pPr>
      <w:r w:rsidRPr="00A35CE6">
        <w:rPr>
          <w:rFonts w:ascii="Arial" w:hAnsi="Arial" w:cs="Arial"/>
          <w:sz w:val="24"/>
          <w:szCs w:val="24"/>
        </w:rPr>
        <w:t xml:space="preserve">Zawarta w dniu </w:t>
      </w:r>
      <w:r w:rsidR="00245830">
        <w:rPr>
          <w:rFonts w:ascii="Arial" w:hAnsi="Arial" w:cs="Arial"/>
          <w:sz w:val="24"/>
          <w:szCs w:val="24"/>
        </w:rPr>
        <w:t xml:space="preserve">                    </w:t>
      </w:r>
      <w:r w:rsidR="006D19AE" w:rsidRPr="00A35CE6">
        <w:rPr>
          <w:rFonts w:ascii="Arial" w:hAnsi="Arial" w:cs="Arial"/>
          <w:sz w:val="24"/>
          <w:szCs w:val="24"/>
        </w:rPr>
        <w:t xml:space="preserve"> </w:t>
      </w:r>
      <w:r w:rsidRPr="00A35CE6">
        <w:rPr>
          <w:rFonts w:ascii="Arial" w:hAnsi="Arial" w:cs="Arial"/>
          <w:sz w:val="24"/>
          <w:szCs w:val="24"/>
        </w:rPr>
        <w:t>r. pomiędzy:</w:t>
      </w:r>
    </w:p>
    <w:p w14:paraId="220F4EB4" w14:textId="77777777" w:rsidR="006D19AE" w:rsidRPr="00A35CE6" w:rsidRDefault="006D19AE" w:rsidP="006D19AE">
      <w:pPr>
        <w:pStyle w:val="Tekstpodstawowy"/>
        <w:jc w:val="both"/>
        <w:rPr>
          <w:rFonts w:ascii="Arial" w:hAnsi="Arial" w:cs="Arial"/>
          <w:szCs w:val="24"/>
        </w:rPr>
      </w:pPr>
      <w:r w:rsidRPr="00A35CE6">
        <w:rPr>
          <w:rFonts w:ascii="Arial" w:hAnsi="Arial" w:cs="Arial"/>
          <w:szCs w:val="24"/>
        </w:rPr>
        <w:t>Skarbem Państwa Państwowym Gospodarstwem Leśnym Lasy Państwowe – Nadleśnictwem Ostrów Mazowiecka, z siedzibą w Ostrowi Mazowieckiej ul. 3 Maja 30, 07-300 Ostrów Mazowiecka zwanym dalej Zarządzającym reprezentowanym przez:</w:t>
      </w:r>
    </w:p>
    <w:p w14:paraId="404B1B12" w14:textId="77777777" w:rsidR="006D19AE" w:rsidRPr="00A35CE6" w:rsidRDefault="006D19AE" w:rsidP="006D19AE">
      <w:pPr>
        <w:pStyle w:val="Tekstpodstawowy"/>
        <w:jc w:val="both"/>
        <w:rPr>
          <w:rFonts w:ascii="Arial" w:hAnsi="Arial" w:cs="Arial"/>
          <w:szCs w:val="24"/>
        </w:rPr>
      </w:pPr>
    </w:p>
    <w:p w14:paraId="1C5A468D" w14:textId="77777777" w:rsidR="006D19AE" w:rsidRDefault="00456E8E" w:rsidP="006D19AE">
      <w:pPr>
        <w:pStyle w:val="Tekstpodstawowy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Waldemara </w:t>
      </w:r>
      <w:proofErr w:type="spellStart"/>
      <w:r>
        <w:rPr>
          <w:rFonts w:ascii="Arial" w:hAnsi="Arial" w:cs="Arial"/>
          <w:szCs w:val="24"/>
        </w:rPr>
        <w:t>Wańczyka</w:t>
      </w:r>
      <w:proofErr w:type="spellEnd"/>
      <w:r>
        <w:rPr>
          <w:rFonts w:ascii="Arial" w:hAnsi="Arial" w:cs="Arial"/>
          <w:szCs w:val="24"/>
        </w:rPr>
        <w:t xml:space="preserve"> – Nadleśniczego </w:t>
      </w:r>
    </w:p>
    <w:p w14:paraId="4E514DDD" w14:textId="77777777" w:rsidR="00456E8E" w:rsidRPr="00A35CE6" w:rsidRDefault="00456E8E" w:rsidP="006D19AE">
      <w:pPr>
        <w:pStyle w:val="Tekstpodstawowy"/>
        <w:jc w:val="both"/>
        <w:rPr>
          <w:rFonts w:ascii="Arial" w:hAnsi="Arial" w:cs="Arial"/>
          <w:szCs w:val="24"/>
        </w:rPr>
      </w:pPr>
    </w:p>
    <w:p w14:paraId="2024EB6F" w14:textId="77777777" w:rsidR="00720A91" w:rsidRPr="00456E8E" w:rsidRDefault="00720A91" w:rsidP="00A91DD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775A8">
        <w:rPr>
          <w:rFonts w:ascii="Arial" w:hAnsi="Arial" w:cs="Arial"/>
          <w:sz w:val="24"/>
          <w:szCs w:val="24"/>
        </w:rPr>
        <w:t>zwan</w:t>
      </w:r>
      <w:r w:rsidR="006D19AE" w:rsidRPr="008775A8">
        <w:rPr>
          <w:rFonts w:ascii="Arial" w:hAnsi="Arial" w:cs="Arial"/>
          <w:sz w:val="24"/>
          <w:szCs w:val="24"/>
        </w:rPr>
        <w:t>ego</w:t>
      </w:r>
      <w:r w:rsidRPr="008775A8">
        <w:rPr>
          <w:rFonts w:ascii="Arial" w:hAnsi="Arial" w:cs="Arial"/>
          <w:sz w:val="24"/>
          <w:szCs w:val="24"/>
        </w:rPr>
        <w:t xml:space="preserve"> w dalszej części Umowy </w:t>
      </w:r>
      <w:r w:rsidRPr="00456E8E">
        <w:rPr>
          <w:rFonts w:ascii="Arial" w:hAnsi="Arial" w:cs="Arial"/>
          <w:b/>
          <w:sz w:val="24"/>
          <w:szCs w:val="24"/>
        </w:rPr>
        <w:t>„Zamawiającym”,</w:t>
      </w:r>
    </w:p>
    <w:p w14:paraId="4368B420" w14:textId="77777777" w:rsidR="00720A91" w:rsidRPr="008775A8" w:rsidRDefault="00720A91" w:rsidP="00A91DD3">
      <w:pPr>
        <w:spacing w:line="360" w:lineRule="auto"/>
        <w:rPr>
          <w:rFonts w:ascii="Arial" w:hAnsi="Arial" w:cs="Arial"/>
          <w:sz w:val="24"/>
          <w:szCs w:val="24"/>
        </w:rPr>
      </w:pPr>
      <w:r w:rsidRPr="008775A8">
        <w:rPr>
          <w:rFonts w:ascii="Arial" w:hAnsi="Arial" w:cs="Arial"/>
          <w:sz w:val="24"/>
          <w:szCs w:val="24"/>
        </w:rPr>
        <w:t>a firmą,</w:t>
      </w:r>
    </w:p>
    <w:p w14:paraId="22D30F4F" w14:textId="77777777" w:rsidR="008775A8" w:rsidRPr="00245830" w:rsidRDefault="00245830" w:rsidP="008775A8">
      <w:pPr>
        <w:spacing w:line="240" w:lineRule="auto"/>
        <w:jc w:val="both"/>
        <w:rPr>
          <w:rFonts w:ascii="Arial" w:hAnsi="Arial" w:cs="Arial"/>
          <w:sz w:val="24"/>
          <w:highlight w:val="green"/>
        </w:rPr>
      </w:pPr>
      <w:r w:rsidRPr="00245830">
        <w:rPr>
          <w:rFonts w:ascii="Arial" w:hAnsi="Arial" w:cs="Arial"/>
          <w:sz w:val="24"/>
          <w:highlight w:val="green"/>
        </w:rPr>
        <w:t>X</w:t>
      </w:r>
    </w:p>
    <w:p w14:paraId="15FF21D1" w14:textId="77777777" w:rsidR="00FC2495" w:rsidRPr="008775A8" w:rsidRDefault="00FC2495" w:rsidP="00FC249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8775A8">
        <w:rPr>
          <w:rFonts w:ascii="Arial" w:hAnsi="Arial" w:cs="Arial"/>
          <w:bCs/>
          <w:sz w:val="24"/>
          <w:szCs w:val="24"/>
        </w:rPr>
        <w:t>reprezentowan</w:t>
      </w:r>
      <w:r w:rsidR="008775A8" w:rsidRPr="008775A8">
        <w:rPr>
          <w:rFonts w:ascii="Arial" w:hAnsi="Arial" w:cs="Arial"/>
          <w:bCs/>
          <w:sz w:val="24"/>
          <w:szCs w:val="24"/>
        </w:rPr>
        <w:t>ą</w:t>
      </w:r>
      <w:r w:rsidRPr="008775A8">
        <w:rPr>
          <w:rFonts w:ascii="Arial" w:hAnsi="Arial" w:cs="Arial"/>
          <w:bCs/>
          <w:sz w:val="24"/>
          <w:szCs w:val="24"/>
        </w:rPr>
        <w:t xml:space="preserve"> przez : </w:t>
      </w:r>
    </w:p>
    <w:p w14:paraId="77C119C7" w14:textId="77777777" w:rsidR="00FC2495" w:rsidRPr="00245830" w:rsidRDefault="00245830" w:rsidP="00FC2495">
      <w:pPr>
        <w:spacing w:line="360" w:lineRule="auto"/>
        <w:rPr>
          <w:rFonts w:ascii="Arial" w:hAnsi="Arial" w:cs="Arial"/>
          <w:bCs/>
          <w:sz w:val="24"/>
          <w:szCs w:val="24"/>
          <w:highlight w:val="green"/>
        </w:rPr>
      </w:pPr>
      <w:r w:rsidRPr="00245830">
        <w:rPr>
          <w:rFonts w:ascii="Arial" w:hAnsi="Arial" w:cs="Arial"/>
          <w:bCs/>
          <w:sz w:val="24"/>
          <w:szCs w:val="24"/>
          <w:highlight w:val="green"/>
        </w:rPr>
        <w:t>X</w:t>
      </w:r>
    </w:p>
    <w:p w14:paraId="4606D2BD" w14:textId="77777777" w:rsidR="00720A91" w:rsidRPr="009D45BE" w:rsidRDefault="00720A91" w:rsidP="00FC249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06868">
        <w:rPr>
          <w:rFonts w:ascii="Arial" w:hAnsi="Arial" w:cs="Arial"/>
          <w:sz w:val="24"/>
          <w:szCs w:val="24"/>
        </w:rPr>
        <w:t>zwan</w:t>
      </w:r>
      <w:r w:rsidR="00FC2495">
        <w:rPr>
          <w:rFonts w:ascii="Arial" w:hAnsi="Arial" w:cs="Arial"/>
          <w:sz w:val="24"/>
          <w:szCs w:val="24"/>
        </w:rPr>
        <w:t>ego</w:t>
      </w:r>
      <w:r w:rsidRPr="00B06868">
        <w:rPr>
          <w:rFonts w:ascii="Arial" w:hAnsi="Arial" w:cs="Arial"/>
          <w:sz w:val="24"/>
          <w:szCs w:val="24"/>
        </w:rPr>
        <w:t xml:space="preserve"> w dalszej części </w:t>
      </w:r>
      <w:r w:rsidRPr="00B06868">
        <w:rPr>
          <w:rFonts w:ascii="Arial" w:hAnsi="Arial" w:cs="Arial"/>
          <w:b/>
          <w:sz w:val="24"/>
          <w:szCs w:val="24"/>
        </w:rPr>
        <w:t>„Wykonawcą”</w:t>
      </w:r>
    </w:p>
    <w:p w14:paraId="0ECF88C9" w14:textId="77777777" w:rsidR="00720A91" w:rsidRPr="00B06868" w:rsidRDefault="00720A91" w:rsidP="00720A91">
      <w:pPr>
        <w:spacing w:line="240" w:lineRule="auto"/>
        <w:jc w:val="center"/>
        <w:rPr>
          <w:rFonts w:ascii="Arial" w:hAnsi="Arial" w:cs="Arial"/>
          <w:b/>
          <w:sz w:val="24"/>
        </w:rPr>
      </w:pPr>
      <w:r w:rsidRPr="00B06868">
        <w:rPr>
          <w:rFonts w:ascii="Arial" w:hAnsi="Arial" w:cs="Arial"/>
          <w:b/>
          <w:sz w:val="24"/>
        </w:rPr>
        <w:t>§1</w:t>
      </w:r>
    </w:p>
    <w:p w14:paraId="4ABF3E9E" w14:textId="77777777" w:rsidR="00720A91" w:rsidRPr="00B06868" w:rsidRDefault="00720A91" w:rsidP="007C7E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06868">
        <w:rPr>
          <w:rFonts w:ascii="Arial" w:hAnsi="Arial" w:cs="Arial"/>
          <w:b/>
          <w:sz w:val="24"/>
          <w:szCs w:val="24"/>
        </w:rPr>
        <w:t>1.</w:t>
      </w:r>
      <w:r w:rsidR="00FC2495">
        <w:rPr>
          <w:rFonts w:ascii="Arial" w:hAnsi="Arial" w:cs="Arial"/>
          <w:sz w:val="24"/>
          <w:szCs w:val="24"/>
        </w:rPr>
        <w:t xml:space="preserve"> </w:t>
      </w:r>
      <w:r w:rsidR="005B11AE">
        <w:rPr>
          <w:rFonts w:ascii="Arial" w:hAnsi="Arial" w:cs="Arial"/>
          <w:sz w:val="24"/>
          <w:szCs w:val="24"/>
        </w:rPr>
        <w:t xml:space="preserve"> </w:t>
      </w:r>
      <w:r w:rsidRPr="00B06868">
        <w:rPr>
          <w:rFonts w:ascii="Arial" w:hAnsi="Arial" w:cs="Arial"/>
          <w:sz w:val="24"/>
          <w:szCs w:val="24"/>
        </w:rPr>
        <w:t>Zamawiający zleca, a Wykonawca przyjmuje do wykonania usługę</w:t>
      </w:r>
      <w:r w:rsidR="005B11AE">
        <w:rPr>
          <w:rFonts w:ascii="Arial" w:hAnsi="Arial" w:cs="Arial"/>
          <w:sz w:val="24"/>
          <w:szCs w:val="24"/>
        </w:rPr>
        <w:t>:</w:t>
      </w:r>
    </w:p>
    <w:p w14:paraId="25D204B3" w14:textId="77777777" w:rsidR="00720A91" w:rsidRPr="00A02FD5" w:rsidRDefault="00A91DD3" w:rsidP="007C7E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„Pełnienie</w:t>
      </w:r>
      <w:r w:rsidRPr="00A91DD3">
        <w:rPr>
          <w:rFonts w:ascii="Arial" w:hAnsi="Arial" w:cs="Arial"/>
          <w:b/>
          <w:bCs/>
          <w:sz w:val="24"/>
          <w:szCs w:val="24"/>
        </w:rPr>
        <w:t xml:space="preserve"> dyżurów i udziału w akcjach gaszenia pożarów z użyciem samochodu patrolowo-g</w:t>
      </w:r>
      <w:r w:rsidR="00244D43">
        <w:rPr>
          <w:rFonts w:ascii="Arial" w:hAnsi="Arial" w:cs="Arial"/>
          <w:b/>
          <w:bCs/>
          <w:sz w:val="24"/>
          <w:szCs w:val="24"/>
        </w:rPr>
        <w:t xml:space="preserve">aśniczego </w:t>
      </w:r>
      <w:r w:rsidR="00244D43" w:rsidRPr="00A02FD5">
        <w:rPr>
          <w:rFonts w:ascii="Arial" w:hAnsi="Arial" w:cs="Arial"/>
          <w:b/>
          <w:bCs/>
          <w:sz w:val="24"/>
          <w:szCs w:val="24"/>
        </w:rPr>
        <w:t>na terenie</w:t>
      </w:r>
      <w:r w:rsidRPr="00A02FD5">
        <w:rPr>
          <w:rFonts w:ascii="Arial" w:hAnsi="Arial" w:cs="Arial"/>
          <w:b/>
          <w:bCs/>
          <w:sz w:val="24"/>
          <w:szCs w:val="24"/>
        </w:rPr>
        <w:t xml:space="preserve"> Nadleśnictwa Ostrów Mazowiecka</w:t>
      </w:r>
      <w:r w:rsidR="00244D43" w:rsidRPr="00A02FD5">
        <w:rPr>
          <w:rFonts w:ascii="Arial" w:hAnsi="Arial" w:cs="Arial"/>
          <w:b/>
          <w:bCs/>
          <w:sz w:val="24"/>
          <w:szCs w:val="24"/>
        </w:rPr>
        <w:t>”</w:t>
      </w:r>
      <w:r w:rsidRPr="00A02FD5">
        <w:rPr>
          <w:rFonts w:ascii="Arial" w:hAnsi="Arial" w:cs="Arial"/>
          <w:b/>
          <w:bCs/>
          <w:sz w:val="24"/>
          <w:szCs w:val="24"/>
        </w:rPr>
        <w:t xml:space="preserve"> </w:t>
      </w:r>
      <w:r w:rsidR="00720A91" w:rsidRPr="00A02FD5">
        <w:rPr>
          <w:rFonts w:ascii="Arial" w:hAnsi="Arial" w:cs="Arial"/>
          <w:bCs/>
          <w:sz w:val="24"/>
          <w:szCs w:val="24"/>
        </w:rPr>
        <w:t>na którą składa się</w:t>
      </w:r>
      <w:r w:rsidR="00720A91" w:rsidRPr="00A02FD5">
        <w:rPr>
          <w:rFonts w:ascii="Arial" w:hAnsi="Arial" w:cs="Arial"/>
          <w:b/>
          <w:bCs/>
          <w:sz w:val="24"/>
          <w:szCs w:val="24"/>
        </w:rPr>
        <w:t>:</w:t>
      </w:r>
    </w:p>
    <w:p w14:paraId="050AFD94" w14:textId="77777777" w:rsidR="00720A91" w:rsidRPr="00A02FD5" w:rsidRDefault="00720A91" w:rsidP="007C7E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i/>
          <w:sz w:val="24"/>
          <w:szCs w:val="24"/>
        </w:rPr>
        <w:t>a)</w:t>
      </w:r>
      <w:r w:rsidRPr="00A02FD5">
        <w:rPr>
          <w:rFonts w:ascii="Arial" w:hAnsi="Arial" w:cs="Arial"/>
          <w:sz w:val="24"/>
          <w:szCs w:val="24"/>
        </w:rPr>
        <w:t xml:space="preserve"> pełnienie dyżurów </w:t>
      </w:r>
      <w:r w:rsidR="00A91DD3" w:rsidRPr="00A02FD5">
        <w:rPr>
          <w:rFonts w:ascii="Arial" w:hAnsi="Arial" w:cs="Arial"/>
          <w:sz w:val="24"/>
          <w:szCs w:val="24"/>
        </w:rPr>
        <w:t xml:space="preserve">pod telefonem </w:t>
      </w:r>
      <w:r w:rsidR="00245830" w:rsidRPr="00245830">
        <w:rPr>
          <w:rFonts w:ascii="Arial" w:hAnsi="Arial" w:cs="Arial"/>
          <w:sz w:val="24"/>
          <w:szCs w:val="24"/>
          <w:highlight w:val="green"/>
        </w:rPr>
        <w:t>X</w:t>
      </w:r>
      <w:r w:rsidR="00FC2495">
        <w:rPr>
          <w:rFonts w:ascii="Arial" w:hAnsi="Arial" w:cs="Arial"/>
          <w:sz w:val="24"/>
          <w:szCs w:val="24"/>
        </w:rPr>
        <w:t xml:space="preserve"> oraz </w:t>
      </w:r>
      <w:r w:rsidR="00245830" w:rsidRPr="00245830">
        <w:rPr>
          <w:rFonts w:ascii="Arial" w:hAnsi="Arial" w:cs="Arial"/>
          <w:sz w:val="24"/>
          <w:szCs w:val="24"/>
          <w:highlight w:val="green"/>
        </w:rPr>
        <w:t>X</w:t>
      </w:r>
      <w:r w:rsidR="00A91DD3" w:rsidRPr="00A02FD5">
        <w:rPr>
          <w:rFonts w:ascii="Arial" w:hAnsi="Arial" w:cs="Arial"/>
          <w:sz w:val="24"/>
          <w:szCs w:val="24"/>
        </w:rPr>
        <w:t xml:space="preserve"> w czasie pracy punktu alarmowo - dyspozycyjnego</w:t>
      </w:r>
      <w:r w:rsidRPr="00A02FD5">
        <w:rPr>
          <w:rFonts w:ascii="Arial" w:hAnsi="Arial" w:cs="Arial"/>
          <w:sz w:val="24"/>
          <w:szCs w:val="24"/>
        </w:rPr>
        <w:t xml:space="preserve"> (PAD) </w:t>
      </w:r>
      <w:r w:rsidR="00A91DD3" w:rsidRPr="00A02FD5">
        <w:rPr>
          <w:rFonts w:ascii="Arial" w:hAnsi="Arial" w:cs="Arial"/>
          <w:sz w:val="24"/>
          <w:szCs w:val="24"/>
        </w:rPr>
        <w:t xml:space="preserve">w </w:t>
      </w:r>
      <w:r w:rsidRPr="00A02FD5">
        <w:rPr>
          <w:rFonts w:ascii="Arial" w:hAnsi="Arial" w:cs="Arial"/>
          <w:sz w:val="24"/>
          <w:szCs w:val="24"/>
        </w:rPr>
        <w:t>Nadleśnictwie</w:t>
      </w:r>
      <w:r w:rsidR="00A91DD3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Ostrów Mazowiecka w leśnictwie Biel</w:t>
      </w:r>
      <w:r w:rsidR="00244D43" w:rsidRPr="00A02FD5">
        <w:rPr>
          <w:rFonts w:ascii="Arial" w:hAnsi="Arial" w:cs="Arial"/>
          <w:sz w:val="24"/>
          <w:szCs w:val="24"/>
        </w:rPr>
        <w:t>;</w:t>
      </w:r>
    </w:p>
    <w:p w14:paraId="11AED33C" w14:textId="77777777" w:rsidR="00244D43" w:rsidRPr="00A02FD5" w:rsidRDefault="00720A91" w:rsidP="007C7E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i/>
          <w:sz w:val="24"/>
          <w:szCs w:val="24"/>
        </w:rPr>
        <w:t>b)</w:t>
      </w:r>
      <w:r w:rsidR="00A91DD3" w:rsidRPr="00A02FD5">
        <w:rPr>
          <w:rFonts w:ascii="Arial" w:hAnsi="Arial" w:cs="Arial"/>
          <w:b/>
          <w:i/>
          <w:sz w:val="24"/>
          <w:szCs w:val="24"/>
        </w:rPr>
        <w:t xml:space="preserve"> </w:t>
      </w:r>
      <w:r w:rsidR="00244D43" w:rsidRPr="00A02FD5">
        <w:rPr>
          <w:rFonts w:ascii="Arial" w:hAnsi="Arial" w:cs="Arial"/>
          <w:sz w:val="24"/>
          <w:szCs w:val="24"/>
        </w:rPr>
        <w:t xml:space="preserve">bezzwłoczny </w:t>
      </w:r>
      <w:r w:rsidR="00311984" w:rsidRPr="00A02FD5">
        <w:rPr>
          <w:rFonts w:ascii="Arial" w:hAnsi="Arial" w:cs="Arial"/>
          <w:sz w:val="24"/>
          <w:szCs w:val="24"/>
        </w:rPr>
        <w:t>wyjazd</w:t>
      </w:r>
      <w:r w:rsidR="00A91DD3" w:rsidRPr="00A02FD5">
        <w:rPr>
          <w:rFonts w:ascii="Arial" w:hAnsi="Arial" w:cs="Arial"/>
          <w:sz w:val="24"/>
          <w:szCs w:val="24"/>
        </w:rPr>
        <w:t xml:space="preserve"> do zaobserwowan</w:t>
      </w:r>
      <w:r w:rsidR="00456E8E">
        <w:rPr>
          <w:rFonts w:ascii="Arial" w:hAnsi="Arial" w:cs="Arial"/>
          <w:sz w:val="24"/>
          <w:szCs w:val="24"/>
        </w:rPr>
        <w:t>ego przez PAD</w:t>
      </w:r>
      <w:r w:rsidR="005F66A3">
        <w:rPr>
          <w:rFonts w:ascii="Arial" w:hAnsi="Arial" w:cs="Arial"/>
          <w:sz w:val="24"/>
          <w:szCs w:val="24"/>
        </w:rPr>
        <w:t>, dojazd na miejsce nie później niż pół godziny od momentu zgłoszenia</w:t>
      </w:r>
      <w:r w:rsidR="00244D43" w:rsidRPr="00A02FD5">
        <w:rPr>
          <w:rFonts w:ascii="Arial" w:hAnsi="Arial" w:cs="Arial"/>
          <w:sz w:val="24"/>
          <w:szCs w:val="24"/>
        </w:rPr>
        <w:t>;</w:t>
      </w:r>
    </w:p>
    <w:p w14:paraId="7AEA6EAC" w14:textId="77777777" w:rsidR="00A91DD3" w:rsidRPr="00A02FD5" w:rsidRDefault="00720A91" w:rsidP="007C7E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i/>
          <w:sz w:val="24"/>
          <w:szCs w:val="24"/>
        </w:rPr>
        <w:t>c)</w:t>
      </w:r>
      <w:r w:rsidRPr="00A02FD5">
        <w:rPr>
          <w:rFonts w:ascii="Arial" w:hAnsi="Arial" w:cs="Arial"/>
          <w:sz w:val="24"/>
          <w:szCs w:val="24"/>
        </w:rPr>
        <w:t xml:space="preserve"> </w:t>
      </w:r>
      <w:r w:rsidR="00A91DD3" w:rsidRPr="00A02FD5">
        <w:rPr>
          <w:rFonts w:ascii="Arial" w:hAnsi="Arial" w:cs="Arial"/>
          <w:sz w:val="24"/>
          <w:szCs w:val="24"/>
        </w:rPr>
        <w:t xml:space="preserve"> zgłoszenie do PAD informacji o zastanej sytuacji pożarowej z podaniem adresu</w:t>
      </w:r>
    </w:p>
    <w:p w14:paraId="0EA4C070" w14:textId="77777777" w:rsidR="00720A91" w:rsidRPr="00A02FD5" w:rsidRDefault="00244D43" w:rsidP="007C7E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 xml:space="preserve">leśnego </w:t>
      </w:r>
      <w:r w:rsidR="00A91DD3" w:rsidRPr="00A02FD5">
        <w:rPr>
          <w:rFonts w:ascii="Arial" w:hAnsi="Arial" w:cs="Arial"/>
          <w:sz w:val="24"/>
          <w:szCs w:val="24"/>
        </w:rPr>
        <w:t>zdarzenia oraz szacunkowej powierzchni pożaru;</w:t>
      </w:r>
    </w:p>
    <w:p w14:paraId="358E3177" w14:textId="6EB923BC" w:rsidR="00A91DD3" w:rsidRPr="00A02FD5" w:rsidRDefault="00A91DD3" w:rsidP="007C7E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i/>
          <w:sz w:val="24"/>
          <w:szCs w:val="24"/>
        </w:rPr>
        <w:t>d)</w:t>
      </w:r>
      <w:r w:rsidRPr="00A02FD5">
        <w:rPr>
          <w:rFonts w:ascii="Arial" w:hAnsi="Arial" w:cs="Arial"/>
          <w:sz w:val="24"/>
          <w:szCs w:val="24"/>
        </w:rPr>
        <w:t xml:space="preserve"> prowadzenie działań ratowniczych</w:t>
      </w:r>
      <w:r w:rsidR="00EB54EF">
        <w:rPr>
          <w:rFonts w:ascii="Arial" w:hAnsi="Arial" w:cs="Arial"/>
          <w:sz w:val="24"/>
          <w:szCs w:val="24"/>
        </w:rPr>
        <w:t xml:space="preserve"> opisanych w niniejszej umowie</w:t>
      </w:r>
      <w:r w:rsidRPr="00A02FD5">
        <w:rPr>
          <w:rFonts w:ascii="Arial" w:hAnsi="Arial" w:cs="Arial"/>
          <w:sz w:val="24"/>
          <w:szCs w:val="24"/>
        </w:rPr>
        <w:t>, w tym niezbędnych działań gaśniczych z wykorzystaniem sprzętu i środków gaśniczych będących w dyspozycji</w:t>
      </w:r>
      <w:r w:rsidR="00CA39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A392E">
        <w:rPr>
          <w:rFonts w:ascii="Arial" w:hAnsi="Arial" w:cs="Arial"/>
          <w:sz w:val="24"/>
          <w:szCs w:val="24"/>
        </w:rPr>
        <w:t>W</w:t>
      </w:r>
      <w:r w:rsidR="005763B1">
        <w:rPr>
          <w:rFonts w:ascii="Arial" w:hAnsi="Arial" w:cs="Arial"/>
          <w:sz w:val="24"/>
          <w:szCs w:val="24"/>
        </w:rPr>
        <w:t>ykonawcy</w:t>
      </w:r>
      <w:r w:rsidRPr="00A02FD5">
        <w:rPr>
          <w:rFonts w:ascii="Arial" w:hAnsi="Arial" w:cs="Arial"/>
          <w:sz w:val="24"/>
          <w:szCs w:val="24"/>
        </w:rPr>
        <w:t>,z</w:t>
      </w:r>
      <w:proofErr w:type="spellEnd"/>
      <w:r w:rsidRPr="00A02FD5">
        <w:rPr>
          <w:rFonts w:ascii="Arial" w:hAnsi="Arial" w:cs="Arial"/>
          <w:sz w:val="24"/>
          <w:szCs w:val="24"/>
        </w:rPr>
        <w:t xml:space="preserve"> zachowaniem zasad bezpieczeństwa oraz taktyki działań;</w:t>
      </w:r>
    </w:p>
    <w:p w14:paraId="2B0C7F11" w14:textId="77777777" w:rsidR="00A91DD3" w:rsidRPr="00A02FD5" w:rsidRDefault="00A91DD3" w:rsidP="007C7E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i/>
          <w:sz w:val="24"/>
          <w:szCs w:val="24"/>
        </w:rPr>
        <w:t>e)</w:t>
      </w:r>
      <w:r w:rsidRPr="00A02FD5">
        <w:rPr>
          <w:rFonts w:ascii="Arial" w:hAnsi="Arial" w:cs="Arial"/>
          <w:sz w:val="24"/>
          <w:szCs w:val="24"/>
        </w:rPr>
        <w:t xml:space="preserve"> oznakowanie dojazdu do miejsca działań ratowniczych;</w:t>
      </w:r>
    </w:p>
    <w:p w14:paraId="19738B0A" w14:textId="77777777" w:rsidR="00A91DD3" w:rsidRPr="00A02FD5" w:rsidRDefault="00A91DD3" w:rsidP="007C7E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i/>
          <w:sz w:val="24"/>
          <w:szCs w:val="24"/>
        </w:rPr>
        <w:t>f)</w:t>
      </w:r>
      <w:r w:rsidRPr="00A02FD5">
        <w:rPr>
          <w:rFonts w:ascii="Arial" w:hAnsi="Arial" w:cs="Arial"/>
          <w:sz w:val="24"/>
          <w:szCs w:val="24"/>
        </w:rPr>
        <w:t xml:space="preserve">  pomoc w doprowadzaniu do miejsca zdarzenia służb ratowniczych;</w:t>
      </w:r>
    </w:p>
    <w:p w14:paraId="00A9CCA3" w14:textId="77777777" w:rsidR="00A91DD3" w:rsidRPr="00A02FD5" w:rsidRDefault="00A91DD3" w:rsidP="007C7E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i/>
          <w:sz w:val="24"/>
          <w:szCs w:val="24"/>
        </w:rPr>
        <w:lastRenderedPageBreak/>
        <w:t>g)</w:t>
      </w:r>
      <w:r w:rsidRPr="00A02FD5">
        <w:rPr>
          <w:rFonts w:ascii="Arial" w:hAnsi="Arial" w:cs="Arial"/>
          <w:sz w:val="24"/>
          <w:szCs w:val="24"/>
        </w:rPr>
        <w:t xml:space="preserve">  współpracę i pomoc jednostkom straży pożarnej w organizacji i prowadzeniu</w:t>
      </w:r>
    </w:p>
    <w:p w14:paraId="0D1C4011" w14:textId="77777777" w:rsidR="00A91DD3" w:rsidRPr="00A02FD5" w:rsidRDefault="00A91DD3" w:rsidP="00A91D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>działań ratowniczo-gaśniczych w lasach;</w:t>
      </w:r>
    </w:p>
    <w:p w14:paraId="0FD27E28" w14:textId="77777777" w:rsidR="00A91DD3" w:rsidRPr="00A02FD5" w:rsidRDefault="00A91DD3" w:rsidP="00A91D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i/>
          <w:sz w:val="24"/>
          <w:szCs w:val="24"/>
        </w:rPr>
        <w:t>h)</w:t>
      </w:r>
      <w:r w:rsidRPr="00A02FD5">
        <w:rPr>
          <w:rFonts w:ascii="Arial" w:hAnsi="Arial" w:cs="Arial"/>
          <w:sz w:val="24"/>
          <w:szCs w:val="24"/>
        </w:rPr>
        <w:t xml:space="preserve">  przekazanie dowódcy akcji informacji o pożarze, punktach czerpania wody oraz</w:t>
      </w:r>
    </w:p>
    <w:p w14:paraId="193E896E" w14:textId="77777777" w:rsidR="00A91DD3" w:rsidRPr="00A02FD5" w:rsidRDefault="00A91DD3" w:rsidP="00A91D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>szczególnych zagrożeniach;</w:t>
      </w:r>
    </w:p>
    <w:p w14:paraId="0F2B0855" w14:textId="77777777" w:rsidR="00A91DD3" w:rsidRPr="00A02FD5" w:rsidRDefault="00A91DD3" w:rsidP="00A91D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i/>
          <w:sz w:val="24"/>
          <w:szCs w:val="24"/>
        </w:rPr>
        <w:t>i)</w:t>
      </w:r>
      <w:r w:rsidRPr="00A02FD5">
        <w:rPr>
          <w:rFonts w:ascii="Arial" w:hAnsi="Arial" w:cs="Arial"/>
          <w:sz w:val="24"/>
          <w:szCs w:val="24"/>
        </w:rPr>
        <w:t xml:space="preserve">  wykonywanie poleceń dowódcy akcji;</w:t>
      </w:r>
    </w:p>
    <w:p w14:paraId="00EB6C07" w14:textId="77777777" w:rsidR="00A91DD3" w:rsidRPr="00A02FD5" w:rsidRDefault="00A91DD3" w:rsidP="00A91D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i/>
          <w:sz w:val="24"/>
          <w:szCs w:val="24"/>
        </w:rPr>
        <w:t>j)</w:t>
      </w:r>
      <w:r w:rsidRPr="00A02FD5">
        <w:rPr>
          <w:rFonts w:ascii="Arial" w:hAnsi="Arial" w:cs="Arial"/>
          <w:sz w:val="24"/>
          <w:szCs w:val="24"/>
        </w:rPr>
        <w:t xml:space="preserve">  przekazywanie do PAD informacji o rozwoju sytuacji pożarowej i przebiegu działań ratowniczych;</w:t>
      </w:r>
    </w:p>
    <w:p w14:paraId="629BFAC8" w14:textId="77777777" w:rsidR="00A91DD3" w:rsidRPr="00A02FD5" w:rsidRDefault="00A91DD3" w:rsidP="00A91D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i/>
          <w:sz w:val="24"/>
          <w:szCs w:val="24"/>
        </w:rPr>
        <w:t>k)</w:t>
      </w:r>
      <w:r w:rsidRPr="00A02FD5">
        <w:rPr>
          <w:rFonts w:ascii="Arial" w:hAnsi="Arial" w:cs="Arial"/>
          <w:sz w:val="24"/>
          <w:szCs w:val="24"/>
        </w:rPr>
        <w:t xml:space="preserve">  współpracę z lotnictwem</w:t>
      </w:r>
      <w:r w:rsidR="00A35CE6">
        <w:rPr>
          <w:rFonts w:ascii="Arial" w:hAnsi="Arial" w:cs="Arial"/>
          <w:sz w:val="24"/>
          <w:szCs w:val="24"/>
        </w:rPr>
        <w:t xml:space="preserve">, w uzgodnieniu z dowódcą akcji, w tym zaopatrzenie samolotów w wodę w czasie przebiegu </w:t>
      </w:r>
      <w:r w:rsidR="004C55F5">
        <w:rPr>
          <w:rFonts w:ascii="Arial" w:hAnsi="Arial" w:cs="Arial"/>
          <w:sz w:val="24"/>
          <w:szCs w:val="24"/>
        </w:rPr>
        <w:t xml:space="preserve">każdej </w:t>
      </w:r>
      <w:r w:rsidR="00A35CE6">
        <w:rPr>
          <w:rFonts w:ascii="Arial" w:hAnsi="Arial" w:cs="Arial"/>
          <w:sz w:val="24"/>
          <w:szCs w:val="24"/>
        </w:rPr>
        <w:t>akcji gaśniczej na lądowisku Grądy. Każdy przypadek korzystania z lądowiska Grądy przez samoloty gaśnicze lub patrolowe jest odnotowywany w „Dzienniku lądowiska Grądy” przez Wykonawcę.</w:t>
      </w:r>
    </w:p>
    <w:p w14:paraId="14F0AFA0" w14:textId="77777777" w:rsidR="00A91DD3" w:rsidRPr="00A02FD5" w:rsidRDefault="00A91DD3" w:rsidP="00A91DD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08E561A" w14:textId="77777777" w:rsidR="00720A91" w:rsidRPr="00A02FD5" w:rsidRDefault="00720A91" w:rsidP="0044449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2.</w:t>
      </w:r>
      <w:r w:rsidRPr="00A02FD5">
        <w:rPr>
          <w:rFonts w:ascii="Arial" w:hAnsi="Arial" w:cs="Arial"/>
          <w:sz w:val="24"/>
          <w:szCs w:val="24"/>
        </w:rPr>
        <w:t xml:space="preserve"> Pełnienie dyżurów przeciwpożarowych będzie </w:t>
      </w:r>
      <w:r w:rsidR="00BE0C37" w:rsidRPr="00A02FD5">
        <w:rPr>
          <w:rFonts w:ascii="Arial" w:hAnsi="Arial" w:cs="Arial"/>
          <w:sz w:val="24"/>
          <w:szCs w:val="24"/>
        </w:rPr>
        <w:t xml:space="preserve"> odbywało się według następujących zasad</w:t>
      </w:r>
      <w:r w:rsidRPr="00A02FD5">
        <w:rPr>
          <w:rFonts w:ascii="Arial" w:hAnsi="Arial" w:cs="Arial"/>
          <w:sz w:val="24"/>
          <w:szCs w:val="24"/>
        </w:rPr>
        <w:t>:</w:t>
      </w:r>
    </w:p>
    <w:p w14:paraId="1F8A2081" w14:textId="77777777" w:rsidR="00720A91" w:rsidRPr="00A02FD5" w:rsidRDefault="00720A91" w:rsidP="0044449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i/>
          <w:sz w:val="24"/>
          <w:szCs w:val="24"/>
        </w:rPr>
        <w:t>a)</w:t>
      </w:r>
      <w:r w:rsidRPr="00A02FD5">
        <w:rPr>
          <w:rFonts w:ascii="Arial" w:hAnsi="Arial" w:cs="Arial"/>
          <w:sz w:val="24"/>
          <w:szCs w:val="24"/>
        </w:rPr>
        <w:t xml:space="preserve"> </w:t>
      </w:r>
      <w:r w:rsidR="0044449A" w:rsidRPr="00A02FD5">
        <w:rPr>
          <w:rFonts w:ascii="Arial" w:hAnsi="Arial" w:cs="Arial"/>
          <w:sz w:val="24"/>
          <w:szCs w:val="24"/>
        </w:rPr>
        <w:t xml:space="preserve"> </w:t>
      </w:r>
      <w:r w:rsidR="00A91DD3" w:rsidRPr="00A02FD5">
        <w:rPr>
          <w:rFonts w:ascii="Arial" w:hAnsi="Arial" w:cs="Arial"/>
          <w:sz w:val="24"/>
          <w:szCs w:val="24"/>
        </w:rPr>
        <w:t xml:space="preserve">telefonicznym odbieraniu codziennie o godzinie 9:00 i 13:00 informacji z Punktu Alarmowo-Dyspozycyjnego dotyczących aktualnej prognozy, stopnia zagrożenia pożarowego oraz </w:t>
      </w:r>
      <w:r w:rsidR="0044449A" w:rsidRPr="00A02FD5">
        <w:rPr>
          <w:rFonts w:ascii="Arial" w:hAnsi="Arial" w:cs="Arial"/>
          <w:sz w:val="24"/>
          <w:szCs w:val="24"/>
        </w:rPr>
        <w:t xml:space="preserve">czasu trwania </w:t>
      </w:r>
      <w:r w:rsidR="0034435C">
        <w:rPr>
          <w:rFonts w:ascii="Arial" w:hAnsi="Arial" w:cs="Arial"/>
          <w:sz w:val="24"/>
          <w:szCs w:val="24"/>
        </w:rPr>
        <w:t xml:space="preserve"> lub braku </w:t>
      </w:r>
      <w:r w:rsidR="0044449A" w:rsidRPr="00A02FD5">
        <w:rPr>
          <w:rFonts w:ascii="Arial" w:hAnsi="Arial" w:cs="Arial"/>
          <w:sz w:val="24"/>
          <w:szCs w:val="24"/>
        </w:rPr>
        <w:t>dyżuru w danym dniu</w:t>
      </w:r>
      <w:r w:rsidR="00244D43" w:rsidRPr="00A02FD5">
        <w:rPr>
          <w:rFonts w:ascii="Arial" w:hAnsi="Arial" w:cs="Arial"/>
          <w:sz w:val="24"/>
          <w:szCs w:val="24"/>
        </w:rPr>
        <w:t>;</w:t>
      </w:r>
    </w:p>
    <w:p w14:paraId="110DAE7D" w14:textId="77777777" w:rsidR="00B06868" w:rsidRPr="00A02FD5" w:rsidRDefault="00720A91" w:rsidP="0044449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i/>
          <w:sz w:val="24"/>
          <w:szCs w:val="24"/>
        </w:rPr>
        <w:t>b)</w:t>
      </w:r>
      <w:r w:rsidR="0044449A" w:rsidRPr="00A02FD5">
        <w:rPr>
          <w:rFonts w:ascii="Arial" w:hAnsi="Arial" w:cs="Arial"/>
          <w:sz w:val="24"/>
          <w:szCs w:val="24"/>
        </w:rPr>
        <w:t xml:space="preserve"> zapewnieniu dwuosobowej obsady samochodu patrolowo-gaśniczego wykwalifikowanym personelem dyspozycyjnym w czasie dyżurów PAD oraz spełniającym wymogi określone w Rozporządzeniu Ministra Spraw Wewnętrznych w sprawie wymagań kwalifikacyjnych oraz szkoleń dla strażaków</w:t>
      </w:r>
      <w:r w:rsidR="00244D43" w:rsidRPr="00A02FD5">
        <w:rPr>
          <w:rFonts w:ascii="Arial" w:hAnsi="Arial" w:cs="Arial"/>
          <w:sz w:val="24"/>
          <w:szCs w:val="24"/>
        </w:rPr>
        <w:t xml:space="preserve"> </w:t>
      </w:r>
      <w:r w:rsidR="0044449A" w:rsidRPr="00A02FD5">
        <w:rPr>
          <w:rFonts w:ascii="Arial" w:hAnsi="Arial" w:cs="Arial"/>
          <w:sz w:val="24"/>
          <w:szCs w:val="24"/>
        </w:rPr>
        <w:t>jednostek ochrony przeciwpożarowej z dnia 10 listopada 2015 r. (Dz.U. z 2015 r. poz. 1962)</w:t>
      </w:r>
      <w:r w:rsidR="00456E8E">
        <w:rPr>
          <w:rFonts w:ascii="Arial" w:hAnsi="Arial" w:cs="Arial"/>
          <w:sz w:val="24"/>
          <w:szCs w:val="24"/>
        </w:rPr>
        <w:t xml:space="preserve">; zaopatrzonej w wyposażenie </w:t>
      </w:r>
      <w:proofErr w:type="spellStart"/>
      <w:r w:rsidR="00456E8E">
        <w:rPr>
          <w:rFonts w:ascii="Arial" w:hAnsi="Arial" w:cs="Arial"/>
          <w:sz w:val="24"/>
          <w:szCs w:val="24"/>
        </w:rPr>
        <w:t>ppoż</w:t>
      </w:r>
      <w:proofErr w:type="spellEnd"/>
      <w:r w:rsidR="00456E8E">
        <w:rPr>
          <w:rFonts w:ascii="Arial" w:hAnsi="Arial" w:cs="Arial"/>
          <w:sz w:val="24"/>
          <w:szCs w:val="24"/>
        </w:rPr>
        <w:t xml:space="preserve"> zgodne z Zarządzeniem Nr 41 Dyrektora Generalnego Lasów Państwowych z dnia 4 kwietnia 2023 w sprawie wyposażenia w środki ochrony osobistej i odzież ochronną pracowników Lasów Państwowych biorących udział w bezpośrednich działaniach związanych z gaszeniem pożarów lasów. </w:t>
      </w:r>
    </w:p>
    <w:p w14:paraId="54EB98AC" w14:textId="77777777" w:rsidR="000523AA" w:rsidRPr="00A02FD5" w:rsidRDefault="00B06868" w:rsidP="000523A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3.</w:t>
      </w:r>
      <w:r w:rsidR="00F65319" w:rsidRPr="00A02FD5">
        <w:rPr>
          <w:rFonts w:ascii="Arial" w:hAnsi="Arial" w:cs="Arial"/>
          <w:sz w:val="24"/>
          <w:szCs w:val="24"/>
        </w:rPr>
        <w:t xml:space="preserve"> Działania podjęte w ramach </w:t>
      </w:r>
      <w:r w:rsidR="0044449A" w:rsidRPr="00A02FD5">
        <w:rPr>
          <w:rFonts w:ascii="Arial" w:hAnsi="Arial" w:cs="Arial"/>
          <w:sz w:val="24"/>
          <w:szCs w:val="24"/>
        </w:rPr>
        <w:t xml:space="preserve"> </w:t>
      </w:r>
      <w:r w:rsidR="00F65319" w:rsidRPr="00A02FD5">
        <w:rPr>
          <w:rFonts w:ascii="Arial" w:hAnsi="Arial" w:cs="Arial"/>
          <w:bCs/>
          <w:sz w:val="24"/>
          <w:szCs w:val="24"/>
        </w:rPr>
        <w:t xml:space="preserve">akcji gaszenia pożarów z użyciem samochodu patrolowo-gaśniczego </w:t>
      </w:r>
      <w:r w:rsidR="00902EB4" w:rsidRPr="00A02FD5">
        <w:rPr>
          <w:rFonts w:ascii="Arial" w:hAnsi="Arial" w:cs="Arial"/>
          <w:bCs/>
          <w:sz w:val="24"/>
          <w:szCs w:val="24"/>
        </w:rPr>
        <w:t xml:space="preserve"> muszą być zgodne ze </w:t>
      </w:r>
      <w:r w:rsidR="0044449A" w:rsidRPr="00A02FD5">
        <w:rPr>
          <w:rFonts w:ascii="Arial" w:hAnsi="Arial" w:cs="Arial"/>
          <w:sz w:val="24"/>
          <w:szCs w:val="24"/>
        </w:rPr>
        <w:t>„Sposobem</w:t>
      </w:r>
      <w:r w:rsidRPr="00A02FD5">
        <w:rPr>
          <w:rFonts w:ascii="Arial" w:hAnsi="Arial" w:cs="Arial"/>
          <w:sz w:val="24"/>
          <w:szCs w:val="24"/>
        </w:rPr>
        <w:t xml:space="preserve"> postępowania na</w:t>
      </w:r>
      <w:r w:rsidR="0044449A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wypadek powstania pożaru lasu w Nadleśnictwie Ostrów Mazow</w:t>
      </w:r>
      <w:r w:rsidR="000523AA">
        <w:rPr>
          <w:rFonts w:ascii="Arial" w:hAnsi="Arial" w:cs="Arial"/>
          <w:sz w:val="24"/>
          <w:szCs w:val="24"/>
        </w:rPr>
        <w:t xml:space="preserve">iecka”, które zostaną przekazane </w:t>
      </w:r>
      <w:r w:rsidR="00CA392E">
        <w:rPr>
          <w:rFonts w:ascii="Arial" w:hAnsi="Arial" w:cs="Arial"/>
          <w:sz w:val="24"/>
          <w:szCs w:val="24"/>
        </w:rPr>
        <w:t>W</w:t>
      </w:r>
      <w:r w:rsidR="000523AA">
        <w:rPr>
          <w:rFonts w:ascii="Arial" w:hAnsi="Arial" w:cs="Arial"/>
          <w:sz w:val="24"/>
          <w:szCs w:val="24"/>
        </w:rPr>
        <w:t xml:space="preserve">ykonawcy przed terminem </w:t>
      </w:r>
      <w:r w:rsidR="000523AA" w:rsidRPr="00A02FD5">
        <w:rPr>
          <w:rFonts w:ascii="Arial" w:hAnsi="Arial" w:cs="Arial"/>
          <w:sz w:val="24"/>
          <w:szCs w:val="24"/>
        </w:rPr>
        <w:t>rozpoczęcia bezpo</w:t>
      </w:r>
      <w:r w:rsidR="000523AA">
        <w:rPr>
          <w:rFonts w:ascii="Arial" w:hAnsi="Arial" w:cs="Arial"/>
          <w:sz w:val="24"/>
          <w:szCs w:val="24"/>
        </w:rPr>
        <w:t>średniej akcji przeciwpożarowej</w:t>
      </w:r>
      <w:r w:rsidR="000523AA" w:rsidRPr="00A02FD5">
        <w:rPr>
          <w:rFonts w:ascii="Arial" w:hAnsi="Arial" w:cs="Arial"/>
          <w:sz w:val="24"/>
          <w:szCs w:val="24"/>
        </w:rPr>
        <w:t>.</w:t>
      </w:r>
    </w:p>
    <w:p w14:paraId="6D4CDF37" w14:textId="77777777" w:rsidR="00B06868" w:rsidRPr="00A02FD5" w:rsidRDefault="00B06868" w:rsidP="0044449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4.</w:t>
      </w:r>
      <w:r w:rsidRPr="00A02FD5">
        <w:rPr>
          <w:rFonts w:ascii="Arial" w:hAnsi="Arial" w:cs="Arial"/>
          <w:sz w:val="24"/>
          <w:szCs w:val="24"/>
        </w:rPr>
        <w:t xml:space="preserve"> Wykonawca zobowiązany jest również przestrzegać innych ustaleń dotyczących</w:t>
      </w:r>
    </w:p>
    <w:p w14:paraId="391C2DED" w14:textId="77777777" w:rsidR="00902EB4" w:rsidRPr="00A02FD5" w:rsidRDefault="00B06868" w:rsidP="00902EB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lastRenderedPageBreak/>
        <w:t>ochrony przeciwpożarowej w Lasach Państwowych i Nadleśnictwie Ostrów</w:t>
      </w:r>
      <w:r w:rsidR="00902EB4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Mazowiecka, a w szczególności zapisów:</w:t>
      </w:r>
      <w:r w:rsidR="00A02FD5">
        <w:rPr>
          <w:rFonts w:ascii="Arial" w:hAnsi="Arial" w:cs="Arial"/>
          <w:sz w:val="24"/>
          <w:szCs w:val="24"/>
        </w:rPr>
        <w:t xml:space="preserve"> </w:t>
      </w:r>
      <w:r w:rsidR="00902EB4" w:rsidRPr="00A02FD5">
        <w:rPr>
          <w:rFonts w:ascii="Arial" w:hAnsi="Arial" w:cs="Arial"/>
          <w:sz w:val="24"/>
          <w:szCs w:val="24"/>
        </w:rPr>
        <w:t>„Instrukcji ochrony przeciwpożarowej lasu” stanowiącej załącznik do Zarządzenia nr 81 Dyrektora Generalnego Lasów Państwo</w:t>
      </w:r>
      <w:r w:rsidR="00A02FD5">
        <w:rPr>
          <w:rFonts w:ascii="Arial" w:hAnsi="Arial" w:cs="Arial"/>
          <w:sz w:val="24"/>
          <w:szCs w:val="24"/>
        </w:rPr>
        <w:t xml:space="preserve">wych z dnia 23 grudnia 2019 r. </w:t>
      </w:r>
    </w:p>
    <w:p w14:paraId="091ABB23" w14:textId="77777777" w:rsidR="00902EB4" w:rsidRPr="00A02FD5" w:rsidRDefault="006D3FD0" w:rsidP="00902EB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a</w:t>
      </w:r>
      <w:r w:rsidR="00902EB4" w:rsidRPr="00A02FD5">
        <w:rPr>
          <w:rFonts w:ascii="Arial" w:hAnsi="Arial" w:cs="Arial"/>
          <w:b/>
          <w:i/>
          <w:sz w:val="24"/>
          <w:szCs w:val="24"/>
        </w:rPr>
        <w:t>)</w:t>
      </w:r>
      <w:r w:rsidR="00902EB4" w:rsidRPr="00A02FD5">
        <w:rPr>
          <w:rFonts w:ascii="Arial" w:hAnsi="Arial" w:cs="Arial"/>
          <w:sz w:val="24"/>
          <w:szCs w:val="24"/>
        </w:rPr>
        <w:t xml:space="preserve"> Rozporządzenia Ministra Środowiska z dnia 22 marca 2006 r. w sprawie szczegółowych zasad zabezpieczenia przeciwpożarowego lasów (Dz. U. nr 58, poz.</w:t>
      </w:r>
    </w:p>
    <w:p w14:paraId="6189DF9E" w14:textId="77777777" w:rsidR="00902EB4" w:rsidRPr="00A02FD5" w:rsidRDefault="00902EB4" w:rsidP="00902EB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>405 z późn.zm.),</w:t>
      </w:r>
    </w:p>
    <w:p w14:paraId="01548931" w14:textId="7EF4BD33" w:rsidR="00902EB4" w:rsidRPr="00A02FD5" w:rsidRDefault="006D3FD0" w:rsidP="00902EB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</w:t>
      </w:r>
      <w:r w:rsidR="00902EB4" w:rsidRPr="00A02FD5">
        <w:rPr>
          <w:rFonts w:ascii="Arial" w:hAnsi="Arial" w:cs="Arial"/>
          <w:b/>
          <w:i/>
          <w:sz w:val="24"/>
          <w:szCs w:val="24"/>
        </w:rPr>
        <w:t>)</w:t>
      </w:r>
      <w:r w:rsidR="00902EB4" w:rsidRPr="00A02FD5">
        <w:rPr>
          <w:rFonts w:ascii="Arial" w:hAnsi="Arial" w:cs="Arial"/>
          <w:sz w:val="24"/>
          <w:szCs w:val="24"/>
        </w:rPr>
        <w:t xml:space="preserve"> Rozporządzenia Ministra Spraw Wewnętrznych i Administracji z dnia 7 czerwca 2010 r. w sprawie ochrony przeciwpożarowej budynków, innych obiektów budowlanych i terenów (Dz. U. z</w:t>
      </w:r>
      <w:ins w:id="0" w:author="Agnieszka Napiórkowska" w:date="2024-02-29T14:16:00Z">
        <w:r w:rsidR="0066441A">
          <w:rPr>
            <w:rFonts w:ascii="Arial" w:hAnsi="Arial" w:cs="Arial"/>
            <w:sz w:val="24"/>
            <w:szCs w:val="24"/>
          </w:rPr>
          <w:t xml:space="preserve"> </w:t>
        </w:r>
      </w:ins>
      <w:r w:rsidR="00C0370A">
        <w:rPr>
          <w:rFonts w:ascii="Arial" w:hAnsi="Arial" w:cs="Arial"/>
          <w:sz w:val="24"/>
          <w:szCs w:val="24"/>
        </w:rPr>
        <w:t>2023</w:t>
      </w:r>
      <w:r w:rsidR="00C0370A" w:rsidRPr="00A02FD5">
        <w:rPr>
          <w:rFonts w:ascii="Arial" w:hAnsi="Arial" w:cs="Arial"/>
          <w:sz w:val="24"/>
          <w:szCs w:val="24"/>
        </w:rPr>
        <w:t xml:space="preserve"> </w:t>
      </w:r>
      <w:r w:rsidR="00902EB4" w:rsidRPr="00A02FD5">
        <w:rPr>
          <w:rFonts w:ascii="Arial" w:hAnsi="Arial" w:cs="Arial"/>
          <w:sz w:val="24"/>
          <w:szCs w:val="24"/>
        </w:rPr>
        <w:t xml:space="preserve">r., poz. </w:t>
      </w:r>
      <w:r w:rsidR="00C0370A">
        <w:rPr>
          <w:rFonts w:ascii="Arial" w:hAnsi="Arial" w:cs="Arial"/>
          <w:sz w:val="24"/>
          <w:szCs w:val="24"/>
        </w:rPr>
        <w:t>822</w:t>
      </w:r>
      <w:r w:rsidR="00C0370A" w:rsidRPr="00A02FD5">
        <w:rPr>
          <w:rFonts w:ascii="Arial" w:hAnsi="Arial" w:cs="Arial"/>
          <w:sz w:val="24"/>
          <w:szCs w:val="24"/>
        </w:rPr>
        <w:t xml:space="preserve"> </w:t>
      </w:r>
      <w:r w:rsidR="00902EB4" w:rsidRPr="00A02FD5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902EB4" w:rsidRPr="00A02FD5">
        <w:rPr>
          <w:rFonts w:ascii="Arial" w:hAnsi="Arial" w:cs="Arial"/>
          <w:sz w:val="24"/>
          <w:szCs w:val="24"/>
        </w:rPr>
        <w:t>późn</w:t>
      </w:r>
      <w:proofErr w:type="spellEnd"/>
      <w:r w:rsidR="00902EB4" w:rsidRPr="00A02FD5">
        <w:rPr>
          <w:rFonts w:ascii="Arial" w:hAnsi="Arial" w:cs="Arial"/>
          <w:sz w:val="24"/>
          <w:szCs w:val="24"/>
        </w:rPr>
        <w:t>. zm.)</w:t>
      </w:r>
    </w:p>
    <w:p w14:paraId="231FD9A5" w14:textId="77777777" w:rsidR="00B06868" w:rsidRPr="00A02FD5" w:rsidRDefault="00B06868" w:rsidP="0044449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5.</w:t>
      </w:r>
      <w:r w:rsidRPr="00A02FD5">
        <w:rPr>
          <w:rFonts w:ascii="Arial" w:hAnsi="Arial" w:cs="Arial"/>
          <w:sz w:val="24"/>
          <w:szCs w:val="24"/>
        </w:rPr>
        <w:t xml:space="preserve"> Zadanie będzie wykonywane w termini</w:t>
      </w:r>
      <w:r w:rsidR="00F234AC">
        <w:rPr>
          <w:rFonts w:ascii="Arial" w:hAnsi="Arial" w:cs="Arial"/>
          <w:sz w:val="24"/>
          <w:szCs w:val="24"/>
        </w:rPr>
        <w:t xml:space="preserve">e od </w:t>
      </w:r>
      <w:r w:rsidR="004571AA">
        <w:rPr>
          <w:rFonts w:ascii="Arial" w:hAnsi="Arial" w:cs="Arial"/>
          <w:sz w:val="24"/>
          <w:szCs w:val="24"/>
          <w:highlight w:val="green"/>
        </w:rPr>
        <w:t>11</w:t>
      </w:r>
      <w:r w:rsidR="00245830" w:rsidRPr="00245830">
        <w:rPr>
          <w:rFonts w:ascii="Arial" w:hAnsi="Arial" w:cs="Arial"/>
          <w:sz w:val="24"/>
          <w:szCs w:val="24"/>
          <w:highlight w:val="green"/>
        </w:rPr>
        <w:t xml:space="preserve"> marca – X września 2024</w:t>
      </w:r>
      <w:r w:rsidRPr="00A02FD5">
        <w:rPr>
          <w:rFonts w:ascii="Arial" w:hAnsi="Arial" w:cs="Arial"/>
          <w:sz w:val="24"/>
          <w:szCs w:val="24"/>
        </w:rPr>
        <w:t xml:space="preserve"> r., przy</w:t>
      </w:r>
    </w:p>
    <w:p w14:paraId="17ED554E" w14:textId="77777777" w:rsidR="00B06868" w:rsidRPr="00A02FD5" w:rsidRDefault="00B06868" w:rsidP="0044449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>czym jest to termin orientacyjny, uzależniony od rozpoczęcia i zakończenia</w:t>
      </w:r>
      <w:r w:rsidR="00902EB4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bezpośredniej akcji przeciwpożarowej, wprowadzanej dla Nadleśnictwa przez</w:t>
      </w:r>
      <w:r w:rsidR="00902EB4" w:rsidRPr="00A02FD5">
        <w:rPr>
          <w:rFonts w:ascii="Arial" w:hAnsi="Arial" w:cs="Arial"/>
          <w:sz w:val="24"/>
          <w:szCs w:val="24"/>
        </w:rPr>
        <w:t xml:space="preserve"> </w:t>
      </w:r>
      <w:r w:rsidR="00245830">
        <w:rPr>
          <w:rFonts w:ascii="Arial" w:hAnsi="Arial" w:cs="Arial"/>
          <w:sz w:val="24"/>
          <w:szCs w:val="24"/>
        </w:rPr>
        <w:t>jednostkę nadrzędną, o którym Zamawiający n</w:t>
      </w:r>
      <w:r w:rsidR="00190147">
        <w:rPr>
          <w:rFonts w:ascii="Arial" w:hAnsi="Arial" w:cs="Arial"/>
          <w:sz w:val="24"/>
          <w:szCs w:val="24"/>
        </w:rPr>
        <w:t>iezwłocznie poinformuje Wykonawcę</w:t>
      </w:r>
      <w:r w:rsidR="00245830">
        <w:rPr>
          <w:rFonts w:ascii="Arial" w:hAnsi="Arial" w:cs="Arial"/>
          <w:sz w:val="24"/>
          <w:szCs w:val="24"/>
        </w:rPr>
        <w:t>.</w:t>
      </w:r>
    </w:p>
    <w:p w14:paraId="06EE3F75" w14:textId="77777777" w:rsidR="00902EB4" w:rsidRDefault="00902EB4" w:rsidP="0044449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6</w:t>
      </w:r>
      <w:r w:rsidRPr="00A02FD5">
        <w:rPr>
          <w:rFonts w:ascii="Arial" w:hAnsi="Arial" w:cs="Arial"/>
          <w:sz w:val="24"/>
          <w:szCs w:val="24"/>
        </w:rPr>
        <w:t xml:space="preserve">. Do wykonania usługi Wykonawca będzie używał </w:t>
      </w:r>
      <w:r w:rsidRPr="00A02FD5">
        <w:rPr>
          <w:rFonts w:ascii="Arial" w:hAnsi="Arial" w:cs="Arial"/>
          <w:bCs/>
          <w:sz w:val="24"/>
          <w:szCs w:val="24"/>
        </w:rPr>
        <w:t>samochodu patrolowo-gaśniczego, będącego własnością Na</w:t>
      </w:r>
      <w:r w:rsidR="00A02FD5">
        <w:rPr>
          <w:rFonts w:ascii="Arial" w:hAnsi="Arial" w:cs="Arial"/>
          <w:bCs/>
          <w:sz w:val="24"/>
          <w:szCs w:val="24"/>
        </w:rPr>
        <w:t xml:space="preserve">dleśnictwa Ostrów Mazowiecka, </w:t>
      </w:r>
      <w:r w:rsidRPr="00A02FD5">
        <w:rPr>
          <w:rFonts w:ascii="Arial" w:hAnsi="Arial" w:cs="Arial"/>
          <w:bCs/>
          <w:sz w:val="24"/>
          <w:szCs w:val="24"/>
        </w:rPr>
        <w:t xml:space="preserve">dzierżawionego przez </w:t>
      </w:r>
      <w:r w:rsidRPr="00A02FD5">
        <w:rPr>
          <w:rFonts w:ascii="Arial" w:hAnsi="Arial" w:cs="Arial"/>
          <w:sz w:val="24"/>
          <w:szCs w:val="24"/>
        </w:rPr>
        <w:t xml:space="preserve">Wykonawcę na podstawie odrębnej umowy. </w:t>
      </w:r>
    </w:p>
    <w:p w14:paraId="7D052A7A" w14:textId="77777777" w:rsidR="005C6DD4" w:rsidRPr="00A02FD5" w:rsidRDefault="005C6DD4" w:rsidP="0044449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6DD4"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W trakcie </w:t>
      </w:r>
      <w:r w:rsidRPr="00A02FD5">
        <w:rPr>
          <w:rFonts w:ascii="Arial" w:hAnsi="Arial" w:cs="Arial"/>
          <w:bCs/>
          <w:sz w:val="24"/>
          <w:szCs w:val="24"/>
        </w:rPr>
        <w:t>akcji gaszenia pożarów z użyciem samochodu patrolowo-gaśniczego</w:t>
      </w:r>
      <w:r>
        <w:rPr>
          <w:rFonts w:ascii="Arial" w:hAnsi="Arial" w:cs="Arial"/>
          <w:bCs/>
          <w:sz w:val="24"/>
          <w:szCs w:val="24"/>
        </w:rPr>
        <w:t>,</w:t>
      </w:r>
      <w:r w:rsidRPr="00A02FD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wyk</w:t>
      </w:r>
      <w:r>
        <w:rPr>
          <w:rFonts w:ascii="Arial" w:hAnsi="Arial" w:cs="Arial"/>
          <w:sz w:val="24"/>
          <w:szCs w:val="24"/>
        </w:rPr>
        <w:t xml:space="preserve">onawca zobowiązany jest zapewnić </w:t>
      </w:r>
      <w:r>
        <w:rPr>
          <w:rFonts w:ascii="Arial" w:hAnsi="Arial" w:cs="Arial"/>
          <w:bCs/>
          <w:sz w:val="24"/>
          <w:szCs w:val="24"/>
        </w:rPr>
        <w:t xml:space="preserve">załodze w/w pojazdu  </w:t>
      </w:r>
      <w:r w:rsidR="00615449">
        <w:rPr>
          <w:rFonts w:ascii="Arial" w:hAnsi="Arial" w:cs="Arial"/>
          <w:bCs/>
          <w:sz w:val="24"/>
          <w:szCs w:val="24"/>
        </w:rPr>
        <w:t>środki ochrony osobistej oraz odzież ochronną i roboczą.</w:t>
      </w:r>
    </w:p>
    <w:p w14:paraId="4A3B9101" w14:textId="77777777" w:rsidR="0044449A" w:rsidRPr="006D3FD0" w:rsidRDefault="006D3FD0" w:rsidP="0066441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>
        <w:rPr>
          <w:rFonts w:ascii="Arial" w:hAnsi="Arial" w:cs="Arial"/>
          <w:sz w:val="24"/>
          <w:szCs w:val="24"/>
        </w:rPr>
        <w:t xml:space="preserve">Wykonawca zobowiązany jest do uczestniczenia w akcjach gaszenia pożarów w porach nocnych lub poza dniami ze stwierdzonym zagrożeniem pożarowym. 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>W takich sytuacjach wynagrodzenie nie będzie pomniejszane o kwotę 130,00 zł netto (</w:t>
      </w:r>
      <w:r>
        <w:rPr>
          <w:rFonts w:ascii="Arial" w:hAnsi="Arial" w:cs="Arial"/>
          <w:i/>
          <w:iCs/>
          <w:sz w:val="24"/>
          <w:szCs w:val="24"/>
        </w:rPr>
        <w:t>słownie sto trzydzieści złotych netto).</w:t>
      </w:r>
    </w:p>
    <w:p w14:paraId="6A36AD33" w14:textId="77777777" w:rsidR="006D3FD0" w:rsidRPr="00A02FD5" w:rsidRDefault="006D3FD0" w:rsidP="0044449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E9F7590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§2</w:t>
      </w:r>
    </w:p>
    <w:p w14:paraId="566DEEB3" w14:textId="317E5F9F" w:rsidR="003752CF" w:rsidRPr="006D3FD0" w:rsidRDefault="0092525D" w:rsidP="0092525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92525D">
        <w:rPr>
          <w:rFonts w:ascii="Arial" w:hAnsi="Arial" w:cs="Arial"/>
          <w:sz w:val="24"/>
          <w:szCs w:val="24"/>
        </w:rPr>
        <w:t>W</w:t>
      </w:r>
      <w:r w:rsidR="00A66775" w:rsidRPr="0092525D">
        <w:rPr>
          <w:rFonts w:ascii="Arial" w:hAnsi="Arial" w:cs="Arial"/>
          <w:sz w:val="24"/>
          <w:szCs w:val="24"/>
        </w:rPr>
        <w:t xml:space="preserve">ynagrodzenie </w:t>
      </w:r>
      <w:r w:rsidR="00B06868" w:rsidRPr="0092525D">
        <w:rPr>
          <w:rFonts w:ascii="Arial" w:hAnsi="Arial" w:cs="Arial"/>
          <w:sz w:val="24"/>
          <w:szCs w:val="24"/>
        </w:rPr>
        <w:t xml:space="preserve">za wykonanie usługi </w:t>
      </w:r>
      <w:r w:rsidR="00880091">
        <w:rPr>
          <w:rFonts w:ascii="Arial" w:hAnsi="Arial" w:cs="Arial"/>
          <w:sz w:val="24"/>
          <w:szCs w:val="24"/>
        </w:rPr>
        <w:t xml:space="preserve">stanowi ryczałt w wysokości </w:t>
      </w:r>
      <w:r w:rsidR="00880091" w:rsidRPr="00CE7B9A">
        <w:rPr>
          <w:rFonts w:ascii="Arial" w:hAnsi="Arial" w:cs="Arial"/>
          <w:sz w:val="24"/>
          <w:szCs w:val="24"/>
          <w:highlight w:val="green"/>
        </w:rPr>
        <w:t>X</w:t>
      </w:r>
      <w:r w:rsidR="00880091">
        <w:rPr>
          <w:rFonts w:ascii="Arial" w:hAnsi="Arial" w:cs="Arial"/>
          <w:sz w:val="24"/>
          <w:szCs w:val="24"/>
        </w:rPr>
        <w:t xml:space="preserve"> </w:t>
      </w:r>
      <w:r w:rsidR="00CE7B9A">
        <w:rPr>
          <w:rFonts w:ascii="Arial" w:hAnsi="Arial" w:cs="Arial"/>
          <w:sz w:val="24"/>
          <w:szCs w:val="24"/>
        </w:rPr>
        <w:t>zł</w:t>
      </w:r>
      <w:r>
        <w:rPr>
          <w:rFonts w:ascii="Arial" w:hAnsi="Arial" w:cs="Arial"/>
          <w:sz w:val="24"/>
          <w:szCs w:val="24"/>
        </w:rPr>
        <w:t xml:space="preserve"> </w:t>
      </w:r>
      <w:r w:rsidR="00A66775" w:rsidRPr="0092525D">
        <w:rPr>
          <w:rFonts w:ascii="Arial" w:hAnsi="Arial" w:cs="Arial"/>
          <w:sz w:val="24"/>
          <w:szCs w:val="24"/>
        </w:rPr>
        <w:t>netto (</w:t>
      </w:r>
      <w:r w:rsidR="00A66775" w:rsidRPr="0092525D">
        <w:rPr>
          <w:rFonts w:ascii="Arial" w:hAnsi="Arial" w:cs="Arial"/>
          <w:i/>
          <w:iCs/>
          <w:sz w:val="24"/>
          <w:szCs w:val="24"/>
        </w:rPr>
        <w:t>słownie</w:t>
      </w:r>
      <w:r w:rsidR="00CE7B9A">
        <w:rPr>
          <w:rFonts w:ascii="Arial" w:hAnsi="Arial" w:cs="Arial"/>
          <w:i/>
          <w:iCs/>
          <w:sz w:val="24"/>
          <w:szCs w:val="24"/>
        </w:rPr>
        <w:t xml:space="preserve"> </w:t>
      </w:r>
      <w:r w:rsidR="00880091" w:rsidRPr="00CE7B9A">
        <w:rPr>
          <w:rFonts w:ascii="Arial" w:hAnsi="Arial" w:cs="Arial"/>
          <w:i/>
          <w:iCs/>
          <w:sz w:val="24"/>
          <w:szCs w:val="24"/>
          <w:highlight w:val="green"/>
        </w:rPr>
        <w:t>X</w:t>
      </w:r>
      <w:r>
        <w:rPr>
          <w:rFonts w:ascii="Arial" w:hAnsi="Arial" w:cs="Arial"/>
          <w:i/>
          <w:iCs/>
          <w:sz w:val="24"/>
          <w:szCs w:val="24"/>
        </w:rPr>
        <w:t xml:space="preserve"> zł netto</w:t>
      </w:r>
      <w:r w:rsidR="00A66775" w:rsidRPr="0092525D">
        <w:rPr>
          <w:rFonts w:ascii="Arial" w:hAnsi="Arial" w:cs="Arial"/>
          <w:i/>
          <w:iCs/>
          <w:sz w:val="24"/>
          <w:szCs w:val="24"/>
        </w:rPr>
        <w:t>)</w:t>
      </w:r>
      <w:r w:rsidR="00CE7B9A">
        <w:rPr>
          <w:rFonts w:ascii="Arial" w:hAnsi="Arial" w:cs="Arial"/>
          <w:i/>
          <w:iCs/>
          <w:sz w:val="24"/>
          <w:szCs w:val="24"/>
        </w:rPr>
        <w:t xml:space="preserve"> </w:t>
      </w:r>
      <w:r w:rsidR="00CE7B9A" w:rsidRPr="006D3FD0">
        <w:rPr>
          <w:rFonts w:ascii="Arial" w:hAnsi="Arial" w:cs="Arial"/>
          <w:iCs/>
          <w:sz w:val="24"/>
          <w:szCs w:val="24"/>
        </w:rPr>
        <w:t>za miesiąc pełnienia usługi. Wynagrodzenie miesięczne zostanie pomniejszone o 130,00 zł netto</w:t>
      </w:r>
      <w:r w:rsidR="00B93AD2">
        <w:rPr>
          <w:rFonts w:ascii="Arial" w:hAnsi="Arial" w:cs="Arial"/>
          <w:i/>
          <w:iCs/>
          <w:sz w:val="24"/>
          <w:szCs w:val="24"/>
        </w:rPr>
        <w:t xml:space="preserve"> (słownie sto trzydzieści złotych netto)</w:t>
      </w:r>
      <w:r w:rsidR="00CE7B9A">
        <w:rPr>
          <w:rFonts w:ascii="Arial" w:hAnsi="Arial" w:cs="Arial"/>
          <w:i/>
          <w:iCs/>
          <w:sz w:val="24"/>
          <w:szCs w:val="24"/>
        </w:rPr>
        <w:t xml:space="preserve"> </w:t>
      </w:r>
      <w:r w:rsidR="00CE7B9A" w:rsidRPr="006D3FD0">
        <w:rPr>
          <w:rFonts w:ascii="Arial" w:hAnsi="Arial" w:cs="Arial"/>
          <w:iCs/>
          <w:sz w:val="24"/>
          <w:szCs w:val="24"/>
        </w:rPr>
        <w:t xml:space="preserve">za każdy dzień, w którym nie </w:t>
      </w:r>
      <w:r w:rsidR="006D3FD0" w:rsidRPr="006D3FD0">
        <w:rPr>
          <w:rFonts w:ascii="Arial" w:hAnsi="Arial" w:cs="Arial"/>
          <w:iCs/>
          <w:sz w:val="24"/>
          <w:szCs w:val="24"/>
        </w:rPr>
        <w:t>stwierdzono zagrożenia</w:t>
      </w:r>
      <w:r w:rsidR="00CE7B9A" w:rsidRPr="006D3FD0">
        <w:rPr>
          <w:rFonts w:ascii="Arial" w:hAnsi="Arial" w:cs="Arial"/>
          <w:iCs/>
          <w:sz w:val="24"/>
          <w:szCs w:val="24"/>
        </w:rPr>
        <w:t xml:space="preserve"> pożarowe</w:t>
      </w:r>
      <w:r w:rsidR="006D3FD0" w:rsidRPr="006D3FD0">
        <w:rPr>
          <w:rFonts w:ascii="Arial" w:hAnsi="Arial" w:cs="Arial"/>
          <w:iCs/>
          <w:sz w:val="24"/>
          <w:szCs w:val="24"/>
        </w:rPr>
        <w:t>go</w:t>
      </w:r>
      <w:r w:rsidR="00CE7B9A" w:rsidRPr="006D3FD0">
        <w:rPr>
          <w:rFonts w:ascii="Arial" w:hAnsi="Arial" w:cs="Arial"/>
          <w:iCs/>
          <w:sz w:val="24"/>
          <w:szCs w:val="24"/>
        </w:rPr>
        <w:t xml:space="preserve">. </w:t>
      </w:r>
    </w:p>
    <w:p w14:paraId="526B3D9D" w14:textId="77777777" w:rsidR="006F2F54" w:rsidRPr="00A02FD5" w:rsidRDefault="003752CF" w:rsidP="003752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7318">
        <w:rPr>
          <w:rFonts w:ascii="Arial" w:hAnsi="Arial" w:cs="Arial"/>
          <w:b/>
          <w:sz w:val="24"/>
          <w:szCs w:val="24"/>
        </w:rPr>
        <w:t>2.</w:t>
      </w:r>
      <w:r w:rsidRPr="00A02FD5">
        <w:rPr>
          <w:rFonts w:ascii="Arial" w:hAnsi="Arial" w:cs="Arial"/>
          <w:sz w:val="24"/>
          <w:szCs w:val="24"/>
        </w:rPr>
        <w:t xml:space="preserve"> W przypadku rozpoczęcia bezpo</w:t>
      </w:r>
      <w:r w:rsidR="006D3FD0">
        <w:rPr>
          <w:rFonts w:ascii="Arial" w:hAnsi="Arial" w:cs="Arial"/>
          <w:sz w:val="24"/>
          <w:szCs w:val="24"/>
        </w:rPr>
        <w:t>średniej akcji przeciwpożarowej</w:t>
      </w:r>
      <w:r w:rsidRPr="00A02FD5">
        <w:rPr>
          <w:rFonts w:ascii="Arial" w:hAnsi="Arial" w:cs="Arial"/>
          <w:sz w:val="24"/>
          <w:szCs w:val="24"/>
        </w:rPr>
        <w:t xml:space="preserve"> po 1 dniu danego miesiąca lub zakończenia przed ostatnim dniem danego miesiąca ryczałt zostanie obliczony proporcjonalnie do ilości dni objętych dyżurem. </w:t>
      </w:r>
    </w:p>
    <w:p w14:paraId="7727A226" w14:textId="77777777" w:rsidR="00B06868" w:rsidRPr="00A02FD5" w:rsidRDefault="00917DF8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lastRenderedPageBreak/>
        <w:t>3</w:t>
      </w:r>
      <w:r w:rsidR="00B06868" w:rsidRPr="00A02FD5">
        <w:rPr>
          <w:rFonts w:ascii="Arial" w:hAnsi="Arial" w:cs="Arial"/>
          <w:b/>
          <w:sz w:val="24"/>
          <w:szCs w:val="24"/>
        </w:rPr>
        <w:t>.</w:t>
      </w:r>
      <w:r w:rsidR="00B06868" w:rsidRPr="00A02FD5">
        <w:rPr>
          <w:rFonts w:ascii="Arial" w:hAnsi="Arial" w:cs="Arial"/>
          <w:sz w:val="24"/>
          <w:szCs w:val="24"/>
        </w:rPr>
        <w:t xml:space="preserve"> Zamawiający zapłaci Wykonawcy wynagrodzenie </w:t>
      </w:r>
      <w:r w:rsidR="00190147">
        <w:rPr>
          <w:rFonts w:ascii="Arial" w:hAnsi="Arial" w:cs="Arial"/>
          <w:sz w:val="24"/>
          <w:szCs w:val="24"/>
        </w:rPr>
        <w:t xml:space="preserve">w formie proporcjonalnie </w:t>
      </w:r>
      <w:r w:rsidR="0044449A" w:rsidRPr="00A02FD5">
        <w:rPr>
          <w:rFonts w:ascii="Arial" w:hAnsi="Arial" w:cs="Arial"/>
          <w:sz w:val="24"/>
          <w:szCs w:val="24"/>
        </w:rPr>
        <w:t>za miesiąc pracy po o</w:t>
      </w:r>
      <w:r w:rsidR="00331261">
        <w:rPr>
          <w:rFonts w:ascii="Arial" w:hAnsi="Arial" w:cs="Arial"/>
          <w:sz w:val="24"/>
          <w:szCs w:val="24"/>
        </w:rPr>
        <w:t xml:space="preserve">trzymaniu stosownej faktury VAT, która powinna być dostarczona do nadleśnictwa do 5 dnia roboczego następnego miesiąca kalendarzowego. </w:t>
      </w:r>
    </w:p>
    <w:p w14:paraId="46847E25" w14:textId="77777777" w:rsidR="00B06868" w:rsidRPr="00A02FD5" w:rsidRDefault="00917DF8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4</w:t>
      </w:r>
      <w:r w:rsidR="00B06868" w:rsidRPr="00A02FD5">
        <w:rPr>
          <w:rFonts w:ascii="Arial" w:hAnsi="Arial" w:cs="Arial"/>
          <w:b/>
          <w:sz w:val="24"/>
          <w:szCs w:val="24"/>
        </w:rPr>
        <w:t>.</w:t>
      </w:r>
      <w:r w:rsidR="00B06868" w:rsidRPr="00A02FD5">
        <w:rPr>
          <w:rFonts w:ascii="Arial" w:hAnsi="Arial" w:cs="Arial"/>
          <w:sz w:val="24"/>
          <w:szCs w:val="24"/>
        </w:rPr>
        <w:t xml:space="preserve"> Zamawiający zobowiązuje się płacić Wykonawcy należności za wykonane prace</w:t>
      </w:r>
    </w:p>
    <w:p w14:paraId="63E83279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 xml:space="preserve">przelewem w terminie do 14 dni od daty złożenia </w:t>
      </w:r>
      <w:r w:rsidR="00190147">
        <w:rPr>
          <w:rFonts w:ascii="Arial" w:hAnsi="Arial" w:cs="Arial"/>
          <w:sz w:val="24"/>
          <w:szCs w:val="24"/>
        </w:rPr>
        <w:t>faktury</w:t>
      </w:r>
      <w:r w:rsidRPr="00A02FD5">
        <w:rPr>
          <w:rFonts w:ascii="Arial" w:hAnsi="Arial" w:cs="Arial"/>
          <w:sz w:val="24"/>
          <w:szCs w:val="24"/>
        </w:rPr>
        <w:t>.</w:t>
      </w:r>
    </w:p>
    <w:p w14:paraId="5DE52E69" w14:textId="77777777" w:rsidR="004C55F5" w:rsidRDefault="00917DF8" w:rsidP="004C55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5</w:t>
      </w:r>
      <w:r w:rsidR="00B06868" w:rsidRPr="00A02FD5">
        <w:rPr>
          <w:rFonts w:ascii="Arial" w:hAnsi="Arial" w:cs="Arial"/>
          <w:b/>
          <w:sz w:val="24"/>
          <w:szCs w:val="24"/>
        </w:rPr>
        <w:t>.</w:t>
      </w:r>
      <w:r w:rsidR="00B06868" w:rsidRPr="00A02FD5">
        <w:rPr>
          <w:rFonts w:ascii="Arial" w:hAnsi="Arial" w:cs="Arial"/>
          <w:sz w:val="24"/>
          <w:szCs w:val="24"/>
        </w:rPr>
        <w:t xml:space="preserve"> Przelewy będą dokonywane na rachunek Wykonawcy nr:</w:t>
      </w:r>
      <w:r w:rsidR="000B627B" w:rsidRPr="00A02FD5">
        <w:rPr>
          <w:rFonts w:ascii="Arial" w:hAnsi="Arial" w:cs="Arial"/>
          <w:sz w:val="24"/>
          <w:szCs w:val="24"/>
        </w:rPr>
        <w:t xml:space="preserve"> </w:t>
      </w:r>
    </w:p>
    <w:p w14:paraId="3C3265E9" w14:textId="77777777" w:rsidR="000B627B" w:rsidRPr="004C55F5" w:rsidRDefault="00245830" w:rsidP="004C55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green"/>
        </w:rPr>
        <w:t>X</w:t>
      </w:r>
    </w:p>
    <w:p w14:paraId="747C6778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§3</w:t>
      </w:r>
    </w:p>
    <w:p w14:paraId="639A5FE7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>Wykonawca nie może przenieść na osobę trzecią praw i obowiązków wynikających z</w:t>
      </w:r>
    </w:p>
    <w:p w14:paraId="345DFDC1" w14:textId="77777777" w:rsidR="000B627B" w:rsidRPr="006F7318" w:rsidRDefault="00B06868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>niniejszej umowy.</w:t>
      </w:r>
    </w:p>
    <w:p w14:paraId="14DCB0FA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§4</w:t>
      </w:r>
    </w:p>
    <w:p w14:paraId="717E34D1" w14:textId="77777777" w:rsidR="005F66A3" w:rsidRDefault="00B06868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1.</w:t>
      </w:r>
      <w:r w:rsidRPr="00A02FD5">
        <w:rPr>
          <w:rFonts w:ascii="Arial" w:hAnsi="Arial" w:cs="Arial"/>
          <w:sz w:val="24"/>
          <w:szCs w:val="24"/>
        </w:rPr>
        <w:t xml:space="preserve"> W przypadku stwierdzenia </w:t>
      </w:r>
      <w:r w:rsidR="00B362E9" w:rsidRPr="00A02FD5">
        <w:rPr>
          <w:rFonts w:ascii="Arial" w:hAnsi="Arial" w:cs="Arial"/>
          <w:sz w:val="24"/>
          <w:szCs w:val="24"/>
        </w:rPr>
        <w:t>niedyspozycyjności</w:t>
      </w:r>
      <w:r w:rsidR="00010408" w:rsidRPr="00A02FD5">
        <w:rPr>
          <w:rFonts w:ascii="Arial" w:hAnsi="Arial" w:cs="Arial"/>
          <w:sz w:val="24"/>
          <w:szCs w:val="24"/>
        </w:rPr>
        <w:t xml:space="preserve"> dyżurnych</w:t>
      </w:r>
      <w:r w:rsidRPr="00A02FD5">
        <w:rPr>
          <w:rFonts w:ascii="Arial" w:hAnsi="Arial" w:cs="Arial"/>
          <w:sz w:val="24"/>
          <w:szCs w:val="24"/>
        </w:rPr>
        <w:t xml:space="preserve"> Zamawiający może nałożyć na</w:t>
      </w:r>
      <w:r w:rsidR="00B362E9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 xml:space="preserve">Wykonawcę karę umowną w wysokości 500 zł </w:t>
      </w:r>
      <w:r w:rsidRPr="00A02FD5">
        <w:rPr>
          <w:rFonts w:ascii="Arial" w:hAnsi="Arial" w:cs="Arial"/>
          <w:i/>
          <w:iCs/>
          <w:sz w:val="24"/>
          <w:szCs w:val="24"/>
        </w:rPr>
        <w:t xml:space="preserve">(słownie: pięćset złotych 00/100) </w:t>
      </w:r>
      <w:r w:rsidR="00192185" w:rsidRPr="00192185">
        <w:rPr>
          <w:rFonts w:ascii="Arial" w:hAnsi="Arial" w:cs="Arial"/>
          <w:iCs/>
          <w:sz w:val="24"/>
          <w:szCs w:val="24"/>
        </w:rPr>
        <w:t>za każdy dzień</w:t>
      </w:r>
      <w:r w:rsidR="00192185">
        <w:rPr>
          <w:rFonts w:ascii="Arial" w:hAnsi="Arial" w:cs="Arial"/>
          <w:sz w:val="24"/>
          <w:szCs w:val="24"/>
        </w:rPr>
        <w:t xml:space="preserve"> niedyspozycyjności</w:t>
      </w:r>
      <w:r w:rsidR="00192185" w:rsidRPr="0019218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oraz</w:t>
      </w:r>
      <w:r w:rsidR="00B362E9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 xml:space="preserve">potrącić </w:t>
      </w:r>
      <w:r w:rsidR="00245830">
        <w:rPr>
          <w:rFonts w:ascii="Arial" w:hAnsi="Arial" w:cs="Arial"/>
          <w:sz w:val="24"/>
          <w:szCs w:val="24"/>
        </w:rPr>
        <w:t>ją</w:t>
      </w:r>
      <w:r w:rsidRPr="00A02FD5">
        <w:rPr>
          <w:rFonts w:ascii="Arial" w:hAnsi="Arial" w:cs="Arial"/>
          <w:sz w:val="24"/>
          <w:szCs w:val="24"/>
        </w:rPr>
        <w:t xml:space="preserve"> z wynagrodzenia należnego Wykonawcy</w:t>
      </w:r>
      <w:r w:rsidR="005F66A3">
        <w:rPr>
          <w:rFonts w:ascii="Arial" w:hAnsi="Arial" w:cs="Arial"/>
          <w:sz w:val="24"/>
          <w:szCs w:val="24"/>
        </w:rPr>
        <w:t>,</w:t>
      </w:r>
      <w:r w:rsidRPr="00A02FD5">
        <w:rPr>
          <w:rFonts w:ascii="Arial" w:hAnsi="Arial" w:cs="Arial"/>
          <w:sz w:val="24"/>
          <w:szCs w:val="24"/>
        </w:rPr>
        <w:t xml:space="preserve"> </w:t>
      </w:r>
      <w:r w:rsidR="00192185" w:rsidRPr="00192185">
        <w:rPr>
          <w:rFonts w:ascii="Arial" w:hAnsi="Arial" w:cs="Arial"/>
          <w:iCs/>
          <w:sz w:val="24"/>
          <w:szCs w:val="24"/>
        </w:rPr>
        <w:t>za każdy</w:t>
      </w:r>
      <w:r w:rsidR="00245830">
        <w:rPr>
          <w:rFonts w:ascii="Arial" w:hAnsi="Arial" w:cs="Arial"/>
          <w:iCs/>
          <w:sz w:val="24"/>
          <w:szCs w:val="24"/>
        </w:rPr>
        <w:t xml:space="preserve"> stwierdzony</w:t>
      </w:r>
      <w:r w:rsidR="00192185" w:rsidRPr="00192185">
        <w:rPr>
          <w:rFonts w:ascii="Arial" w:hAnsi="Arial" w:cs="Arial"/>
          <w:iCs/>
          <w:sz w:val="24"/>
          <w:szCs w:val="24"/>
        </w:rPr>
        <w:t xml:space="preserve"> dzień</w:t>
      </w:r>
      <w:r w:rsidR="00192185">
        <w:rPr>
          <w:rFonts w:ascii="Arial" w:hAnsi="Arial" w:cs="Arial"/>
          <w:sz w:val="24"/>
          <w:szCs w:val="24"/>
        </w:rPr>
        <w:t xml:space="preserve"> niedyspozycyjności</w:t>
      </w:r>
      <w:r w:rsidR="005F66A3">
        <w:rPr>
          <w:rFonts w:ascii="Arial" w:hAnsi="Arial" w:cs="Arial"/>
          <w:sz w:val="24"/>
          <w:szCs w:val="24"/>
        </w:rPr>
        <w:t>.</w:t>
      </w:r>
    </w:p>
    <w:p w14:paraId="11BD3981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2.</w:t>
      </w:r>
      <w:r w:rsidRPr="00A02FD5">
        <w:rPr>
          <w:rFonts w:ascii="Arial" w:hAnsi="Arial" w:cs="Arial"/>
          <w:sz w:val="24"/>
          <w:szCs w:val="24"/>
        </w:rPr>
        <w:t xml:space="preserve"> Więcej niż jednokrotne stwierdzenie </w:t>
      </w:r>
      <w:r w:rsidR="00B362E9" w:rsidRPr="00A02FD5">
        <w:rPr>
          <w:rFonts w:ascii="Arial" w:hAnsi="Arial" w:cs="Arial"/>
          <w:sz w:val="24"/>
          <w:szCs w:val="24"/>
        </w:rPr>
        <w:t xml:space="preserve">niedyspozycyjności obsady samochodu patrolowo-gaśniczego, </w:t>
      </w:r>
      <w:r w:rsidRPr="00A02FD5">
        <w:rPr>
          <w:rFonts w:ascii="Arial" w:hAnsi="Arial" w:cs="Arial"/>
          <w:sz w:val="24"/>
          <w:szCs w:val="24"/>
        </w:rPr>
        <w:t>Zamawiający może potraktować jako rażące zaniedbanie</w:t>
      </w:r>
      <w:r w:rsidR="00BE0C37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warunków umownych stanowiące podstawę do natychmiastowego rozwiązania</w:t>
      </w:r>
      <w:r w:rsidR="00BE0C37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umowy.</w:t>
      </w:r>
    </w:p>
    <w:p w14:paraId="2353BBD8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3.</w:t>
      </w:r>
      <w:r w:rsidRPr="00A02FD5">
        <w:rPr>
          <w:rFonts w:ascii="Arial" w:hAnsi="Arial" w:cs="Arial"/>
          <w:sz w:val="24"/>
          <w:szCs w:val="24"/>
        </w:rPr>
        <w:t xml:space="preserve"> W przypadku zalegania z zapłatą wynagrodzenia przez Zamawiającego Wykonawcy</w:t>
      </w:r>
      <w:r w:rsidR="00A66FA5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przysł</w:t>
      </w:r>
      <w:r w:rsidR="009D45BE">
        <w:rPr>
          <w:rFonts w:ascii="Arial" w:hAnsi="Arial" w:cs="Arial"/>
          <w:sz w:val="24"/>
          <w:szCs w:val="24"/>
        </w:rPr>
        <w:t>ugują ustawowe odsetki za opóźnienia</w:t>
      </w:r>
      <w:r w:rsidRPr="00A02FD5">
        <w:rPr>
          <w:rFonts w:ascii="Arial" w:hAnsi="Arial" w:cs="Arial"/>
          <w:sz w:val="24"/>
          <w:szCs w:val="24"/>
        </w:rPr>
        <w:t>.</w:t>
      </w:r>
    </w:p>
    <w:p w14:paraId="5E5A06DD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4.</w:t>
      </w:r>
      <w:r w:rsidRPr="00A02FD5">
        <w:rPr>
          <w:rFonts w:ascii="Arial" w:hAnsi="Arial" w:cs="Arial"/>
          <w:sz w:val="24"/>
          <w:szCs w:val="24"/>
        </w:rPr>
        <w:t xml:space="preserve"> Zamawiającemu przysługuje ponadto prawo dochodzenia odszkodowania na</w:t>
      </w:r>
      <w:r w:rsidR="00A66FA5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zasadach ogólnych kodeksu cywilnego.</w:t>
      </w:r>
    </w:p>
    <w:p w14:paraId="3EC62B5F" w14:textId="77777777" w:rsidR="000B627B" w:rsidRPr="00A02FD5" w:rsidRDefault="000B627B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37AA23E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§5</w:t>
      </w:r>
    </w:p>
    <w:p w14:paraId="22AF1059" w14:textId="7E8993B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>Wykonawca jest zobowiązany do przestrzegania wszystkich przepisów BHP</w:t>
      </w:r>
      <w:r w:rsidR="00A66FA5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zawartych w „Kodeksie Pracy” (Ustawa z dnia 26 czerwca z 1974</w:t>
      </w:r>
      <w:r w:rsidR="006D3FD0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r. Kodeks Pracy, Dz.U.</w:t>
      </w:r>
      <w:r w:rsidR="00C0370A">
        <w:rPr>
          <w:rFonts w:ascii="Arial" w:hAnsi="Arial" w:cs="Arial"/>
          <w:sz w:val="24"/>
          <w:szCs w:val="24"/>
        </w:rPr>
        <w:t xml:space="preserve"> z 2023 r.</w:t>
      </w:r>
      <w:r w:rsidRPr="00A02FD5">
        <w:rPr>
          <w:rFonts w:ascii="Arial" w:hAnsi="Arial" w:cs="Arial"/>
          <w:sz w:val="24"/>
          <w:szCs w:val="24"/>
        </w:rPr>
        <w:t xml:space="preserve">, poz. </w:t>
      </w:r>
      <w:r w:rsidR="00C0370A">
        <w:rPr>
          <w:rFonts w:ascii="Arial" w:hAnsi="Arial" w:cs="Arial"/>
          <w:sz w:val="24"/>
          <w:szCs w:val="24"/>
        </w:rPr>
        <w:t>1465</w:t>
      </w:r>
      <w:r w:rsidR="00C0370A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z późniejszymi zmianami) oraz wszelkich przepisów wykonawczych wydanych na jej podstawie, w tym badaniu lekarski</w:t>
      </w:r>
      <w:r w:rsidR="00A66FA5" w:rsidRPr="00A02FD5">
        <w:rPr>
          <w:rFonts w:ascii="Arial" w:hAnsi="Arial" w:cs="Arial"/>
          <w:sz w:val="24"/>
          <w:szCs w:val="24"/>
        </w:rPr>
        <w:t>emu</w:t>
      </w:r>
      <w:r w:rsidRPr="00A02FD5">
        <w:rPr>
          <w:rFonts w:ascii="Arial" w:hAnsi="Arial" w:cs="Arial"/>
          <w:sz w:val="24"/>
          <w:szCs w:val="24"/>
        </w:rPr>
        <w:t xml:space="preserve"> pracowników i szkoleniu BHP.</w:t>
      </w:r>
      <w:r w:rsidR="00A02FD5">
        <w:rPr>
          <w:rFonts w:ascii="Arial" w:hAnsi="Arial" w:cs="Arial"/>
          <w:sz w:val="24"/>
          <w:szCs w:val="24"/>
        </w:rPr>
        <w:t xml:space="preserve"> </w:t>
      </w:r>
    </w:p>
    <w:p w14:paraId="3112E86C" w14:textId="77777777" w:rsidR="000B627B" w:rsidRPr="00A02FD5" w:rsidRDefault="000B627B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D6B32A7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§6</w:t>
      </w:r>
    </w:p>
    <w:p w14:paraId="54830C14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>Wszelkie zmiany niniejszej umowy wymagają formy pisemnej pod rygorem</w:t>
      </w:r>
      <w:r w:rsidR="00A66FA5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nieważności.</w:t>
      </w:r>
    </w:p>
    <w:p w14:paraId="42734C2F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lastRenderedPageBreak/>
        <w:t>§7</w:t>
      </w:r>
    </w:p>
    <w:p w14:paraId="5C3E76A6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>Prawem właściwym dla umowy jest prawo polskie. W sprawach nieuregulowanych w</w:t>
      </w:r>
    </w:p>
    <w:p w14:paraId="635A9465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>niniejszej umowie mają zastosowanie przepisy kodeksu cywiln</w:t>
      </w:r>
      <w:r w:rsidR="00A66FA5" w:rsidRPr="00A02FD5">
        <w:rPr>
          <w:rFonts w:ascii="Arial" w:hAnsi="Arial" w:cs="Arial"/>
          <w:sz w:val="24"/>
          <w:szCs w:val="24"/>
        </w:rPr>
        <w:t>ego.</w:t>
      </w:r>
    </w:p>
    <w:p w14:paraId="24FBDB95" w14:textId="77777777" w:rsidR="000B627B" w:rsidRPr="00A02FD5" w:rsidRDefault="000B627B" w:rsidP="00B362E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D23A464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§8</w:t>
      </w:r>
    </w:p>
    <w:p w14:paraId="0B667230" w14:textId="77777777" w:rsidR="00AA2CB6" w:rsidRPr="00A02FD5" w:rsidRDefault="00B06868" w:rsidP="00A66F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>Sprawy sporne rozstrzygać będzie sąd powszechny RP, właściwy miejscowo dla</w:t>
      </w:r>
      <w:r w:rsidR="00A66FA5" w:rsidRPr="00A02FD5">
        <w:rPr>
          <w:rFonts w:ascii="Arial" w:hAnsi="Arial" w:cs="Arial"/>
          <w:sz w:val="24"/>
          <w:szCs w:val="24"/>
        </w:rPr>
        <w:t xml:space="preserve"> s</w:t>
      </w:r>
      <w:r w:rsidRPr="00A02FD5">
        <w:rPr>
          <w:rFonts w:ascii="Arial" w:hAnsi="Arial" w:cs="Arial"/>
          <w:sz w:val="24"/>
          <w:szCs w:val="24"/>
        </w:rPr>
        <w:t xml:space="preserve">iedziby Zamawiającego. </w:t>
      </w:r>
    </w:p>
    <w:p w14:paraId="7437579A" w14:textId="77777777" w:rsidR="000B627B" w:rsidRPr="00A02FD5" w:rsidRDefault="000B627B" w:rsidP="00B362E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A28A9AE" w14:textId="77777777" w:rsidR="00B06868" w:rsidRPr="00A02FD5" w:rsidRDefault="00B06868" w:rsidP="00B362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02FD5">
        <w:rPr>
          <w:rFonts w:ascii="Arial" w:hAnsi="Arial" w:cs="Arial"/>
          <w:b/>
          <w:sz w:val="24"/>
          <w:szCs w:val="24"/>
        </w:rPr>
        <w:t>§9</w:t>
      </w:r>
    </w:p>
    <w:p w14:paraId="55024011" w14:textId="77777777" w:rsidR="00720A91" w:rsidRPr="00A02FD5" w:rsidRDefault="00B06868" w:rsidP="00A66F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>Umowa została sporządzona w 2 jednobrzmiących egzemplarzach, z</w:t>
      </w:r>
      <w:r w:rsidR="00A66FA5" w:rsidRPr="00A02FD5">
        <w:rPr>
          <w:rFonts w:ascii="Arial" w:hAnsi="Arial" w:cs="Arial"/>
          <w:sz w:val="24"/>
          <w:szCs w:val="24"/>
        </w:rPr>
        <w:t xml:space="preserve"> </w:t>
      </w:r>
      <w:r w:rsidRPr="00A02FD5">
        <w:rPr>
          <w:rFonts w:ascii="Arial" w:hAnsi="Arial" w:cs="Arial"/>
          <w:sz w:val="24"/>
          <w:szCs w:val="24"/>
        </w:rPr>
        <w:t>przeznaczeniem: 1 egzemplarz dla Zamawiającego i 1 egzemplarz dla Wykonawcy.</w:t>
      </w:r>
    </w:p>
    <w:p w14:paraId="5260AD6F" w14:textId="77777777" w:rsidR="000B627B" w:rsidRPr="00A02FD5" w:rsidRDefault="000B627B" w:rsidP="00B06868">
      <w:pPr>
        <w:spacing w:line="276" w:lineRule="auto"/>
        <w:rPr>
          <w:rFonts w:ascii="Arial" w:hAnsi="Arial" w:cs="Arial"/>
          <w:sz w:val="24"/>
          <w:szCs w:val="24"/>
        </w:rPr>
      </w:pPr>
    </w:p>
    <w:p w14:paraId="61EA4C52" w14:textId="77777777" w:rsidR="000B627B" w:rsidRPr="00A02FD5" w:rsidRDefault="000B627B" w:rsidP="00B06868">
      <w:pPr>
        <w:spacing w:line="276" w:lineRule="auto"/>
        <w:rPr>
          <w:rFonts w:ascii="Arial" w:hAnsi="Arial" w:cs="Arial"/>
          <w:sz w:val="24"/>
          <w:szCs w:val="24"/>
        </w:rPr>
      </w:pPr>
      <w:r w:rsidRPr="00A02FD5">
        <w:rPr>
          <w:rFonts w:ascii="Arial" w:hAnsi="Arial" w:cs="Arial"/>
          <w:sz w:val="24"/>
          <w:szCs w:val="24"/>
        </w:rPr>
        <w:t>WYKONAWCA:                                                                             ZAMAWIAJĄCY:</w:t>
      </w:r>
    </w:p>
    <w:sectPr w:rsidR="000B627B" w:rsidRPr="00A02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374D7"/>
    <w:multiLevelType w:val="singleLevel"/>
    <w:tmpl w:val="65A616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06E0840"/>
    <w:multiLevelType w:val="hybridMultilevel"/>
    <w:tmpl w:val="A5C86D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666DB6"/>
    <w:multiLevelType w:val="hybridMultilevel"/>
    <w:tmpl w:val="E2EABFD6"/>
    <w:lvl w:ilvl="0" w:tplc="DC4869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1817DDA"/>
    <w:multiLevelType w:val="hybridMultilevel"/>
    <w:tmpl w:val="290ABD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670B0D"/>
    <w:multiLevelType w:val="hybridMultilevel"/>
    <w:tmpl w:val="EFEE4588"/>
    <w:lvl w:ilvl="0" w:tplc="28D6E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n Siewko">
    <w15:presenceInfo w15:providerId="None" w15:userId="Jan Siew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534"/>
    <w:rsid w:val="00010408"/>
    <w:rsid w:val="000523AA"/>
    <w:rsid w:val="000701C3"/>
    <w:rsid w:val="000B627B"/>
    <w:rsid w:val="000D7880"/>
    <w:rsid w:val="000F1818"/>
    <w:rsid w:val="00190147"/>
    <w:rsid w:val="00192185"/>
    <w:rsid w:val="002026AE"/>
    <w:rsid w:val="00244D43"/>
    <w:rsid w:val="00245830"/>
    <w:rsid w:val="00287457"/>
    <w:rsid w:val="002C4CD1"/>
    <w:rsid w:val="00311984"/>
    <w:rsid w:val="00331261"/>
    <w:rsid w:val="0034435C"/>
    <w:rsid w:val="003752CF"/>
    <w:rsid w:val="003B2713"/>
    <w:rsid w:val="003D55B4"/>
    <w:rsid w:val="00412A95"/>
    <w:rsid w:val="0044449A"/>
    <w:rsid w:val="00450F3C"/>
    <w:rsid w:val="00456E8E"/>
    <w:rsid w:val="004571AA"/>
    <w:rsid w:val="004C55F5"/>
    <w:rsid w:val="0056147C"/>
    <w:rsid w:val="00574D18"/>
    <w:rsid w:val="005763B1"/>
    <w:rsid w:val="00587229"/>
    <w:rsid w:val="005B11AE"/>
    <w:rsid w:val="005C6DD4"/>
    <w:rsid w:val="005F66A3"/>
    <w:rsid w:val="0060342A"/>
    <w:rsid w:val="00615449"/>
    <w:rsid w:val="0066441A"/>
    <w:rsid w:val="00670534"/>
    <w:rsid w:val="006D19AE"/>
    <w:rsid w:val="006D3FD0"/>
    <w:rsid w:val="006F2F54"/>
    <w:rsid w:val="006F7318"/>
    <w:rsid w:val="00707EF9"/>
    <w:rsid w:val="00720A91"/>
    <w:rsid w:val="00753128"/>
    <w:rsid w:val="007C7E65"/>
    <w:rsid w:val="00807E59"/>
    <w:rsid w:val="008775A8"/>
    <w:rsid w:val="00880091"/>
    <w:rsid w:val="008B39AA"/>
    <w:rsid w:val="00902EB4"/>
    <w:rsid w:val="00917DF8"/>
    <w:rsid w:val="0092525D"/>
    <w:rsid w:val="009C34D3"/>
    <w:rsid w:val="009D45BE"/>
    <w:rsid w:val="00A02FD5"/>
    <w:rsid w:val="00A23F40"/>
    <w:rsid w:val="00A35CE6"/>
    <w:rsid w:val="00A642E2"/>
    <w:rsid w:val="00A66775"/>
    <w:rsid w:val="00A66FA5"/>
    <w:rsid w:val="00A91DD3"/>
    <w:rsid w:val="00AA2CB6"/>
    <w:rsid w:val="00B06868"/>
    <w:rsid w:val="00B362E9"/>
    <w:rsid w:val="00B77AE1"/>
    <w:rsid w:val="00B93AD2"/>
    <w:rsid w:val="00BE0C37"/>
    <w:rsid w:val="00C0370A"/>
    <w:rsid w:val="00C943CD"/>
    <w:rsid w:val="00CA392E"/>
    <w:rsid w:val="00CC3DEF"/>
    <w:rsid w:val="00CE7B9A"/>
    <w:rsid w:val="00E5529A"/>
    <w:rsid w:val="00EB54EF"/>
    <w:rsid w:val="00F234AC"/>
    <w:rsid w:val="00F40E9A"/>
    <w:rsid w:val="00F65319"/>
    <w:rsid w:val="00FA7AA2"/>
    <w:rsid w:val="00FC2495"/>
    <w:rsid w:val="00FC4580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BD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0A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F7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318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D19AE"/>
    <w:rPr>
      <w:sz w:val="24"/>
    </w:rPr>
  </w:style>
  <w:style w:type="paragraph" w:styleId="Tekstpodstawowy">
    <w:name w:val="Body Text"/>
    <w:basedOn w:val="Normalny"/>
    <w:link w:val="TekstpodstawowyZnak"/>
    <w:rsid w:val="006D19AE"/>
    <w:pPr>
      <w:spacing w:after="0" w:line="240" w:lineRule="auto"/>
    </w:pPr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6D19AE"/>
  </w:style>
  <w:style w:type="paragraph" w:styleId="Poprawka">
    <w:name w:val="Revision"/>
    <w:hidden/>
    <w:uiPriority w:val="99"/>
    <w:semiHidden/>
    <w:rsid w:val="00C037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0A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F7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318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D19AE"/>
    <w:rPr>
      <w:sz w:val="24"/>
    </w:rPr>
  </w:style>
  <w:style w:type="paragraph" w:styleId="Tekstpodstawowy">
    <w:name w:val="Body Text"/>
    <w:basedOn w:val="Normalny"/>
    <w:link w:val="TekstpodstawowyZnak"/>
    <w:rsid w:val="006D19AE"/>
    <w:pPr>
      <w:spacing w:after="0" w:line="240" w:lineRule="auto"/>
    </w:pPr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6D19AE"/>
  </w:style>
  <w:style w:type="paragraph" w:styleId="Poprawka">
    <w:name w:val="Revision"/>
    <w:hidden/>
    <w:uiPriority w:val="99"/>
    <w:semiHidden/>
    <w:rsid w:val="00C037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44471-91B7-4C0D-BBA3-E6738A29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1112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Gębicka</dc:creator>
  <cp:lastModifiedBy>Agnieszka Napiórkowska</cp:lastModifiedBy>
  <cp:revision>6</cp:revision>
  <cp:lastPrinted>2024-02-28T12:21:00Z</cp:lastPrinted>
  <dcterms:created xsi:type="dcterms:W3CDTF">2024-02-29T11:14:00Z</dcterms:created>
  <dcterms:modified xsi:type="dcterms:W3CDTF">2024-02-29T13:25:00Z</dcterms:modified>
</cp:coreProperties>
</file>